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00" w:type="dxa"/>
        <w:tblInd w:w="468" w:type="dxa"/>
        <w:tblLook w:val="04A0" w:firstRow="1" w:lastRow="0" w:firstColumn="1" w:lastColumn="0" w:noHBand="0" w:noVBand="1"/>
      </w:tblPr>
      <w:tblGrid>
        <w:gridCol w:w="4410"/>
        <w:gridCol w:w="9990"/>
      </w:tblGrid>
      <w:tr w:rsidR="004D72F0" w:rsidRPr="003C48D4" w14:paraId="69C3F715" w14:textId="77777777" w:rsidTr="004017AE">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46F296AC" w14:textId="77777777" w:rsidR="004D72F0" w:rsidRPr="003C48D4" w:rsidRDefault="004D72F0" w:rsidP="004017AE">
            <w:pPr>
              <w:rPr>
                <w:sz w:val="18"/>
                <w:szCs w:val="18"/>
              </w:rPr>
            </w:pPr>
            <w:r>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638B157B" w14:textId="77777777" w:rsidR="004D72F0" w:rsidRPr="00E65556" w:rsidRDefault="004D72F0" w:rsidP="004017AE">
            <w:pPr>
              <w:ind w:right="432"/>
              <w:rPr>
                <w:sz w:val="18"/>
                <w:szCs w:val="18"/>
              </w:rPr>
            </w:pPr>
            <w:r w:rsidRPr="00E16006">
              <w:rPr>
                <w:sz w:val="18"/>
                <w:szCs w:val="18"/>
              </w:rPr>
              <w:t xml:space="preserve">J.P. </w:t>
            </w:r>
            <w:r>
              <w:rPr>
                <w:sz w:val="18"/>
                <w:szCs w:val="18"/>
              </w:rPr>
              <w:t>Morgan Bank</w:t>
            </w:r>
            <w:r w:rsidRPr="00E16006">
              <w:rPr>
                <w:sz w:val="18"/>
                <w:szCs w:val="18"/>
              </w:rPr>
              <w:t xml:space="preserve"> </w:t>
            </w:r>
            <w:r>
              <w:rPr>
                <w:sz w:val="18"/>
                <w:szCs w:val="18"/>
              </w:rPr>
              <w:t>Luxembourg</w:t>
            </w:r>
            <w:r w:rsidRPr="00E16006">
              <w:rPr>
                <w:sz w:val="18"/>
                <w:szCs w:val="18"/>
              </w:rPr>
              <w:t xml:space="preserve"> S.A. </w:t>
            </w:r>
            <w:r>
              <w:rPr>
                <w:sz w:val="18"/>
                <w:szCs w:val="18"/>
              </w:rPr>
              <w:t>(</w:t>
            </w:r>
            <w:r w:rsidRPr="00E16006">
              <w:rPr>
                <w:sz w:val="18"/>
                <w:szCs w:val="18"/>
              </w:rPr>
              <w:t>7W1GMC6J4KGLBBUSYP52</w:t>
            </w:r>
            <w:r>
              <w:rPr>
                <w:sz w:val="18"/>
                <w:szCs w:val="18"/>
              </w:rPr>
              <w:t>)</w:t>
            </w:r>
          </w:p>
        </w:tc>
      </w:tr>
      <w:tr w:rsidR="004D72F0" w:rsidRPr="003C48D4" w14:paraId="0BD82FEC" w14:textId="77777777" w:rsidTr="004017AE">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1DEAD3F2" w14:textId="77777777" w:rsidR="004D72F0" w:rsidRPr="003C48D4" w:rsidRDefault="004D72F0" w:rsidP="004017AE">
            <w:pPr>
              <w:rPr>
                <w:sz w:val="18"/>
                <w:szCs w:val="18"/>
              </w:rPr>
            </w:pPr>
            <w:r w:rsidRPr="003C48D4">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54D1B34B" w14:textId="77777777" w:rsidR="004D72F0" w:rsidRPr="003C48D4" w:rsidRDefault="004D72F0" w:rsidP="004017AE">
            <w:pPr>
              <w:rPr>
                <w:color w:val="0000FF"/>
                <w:sz w:val="18"/>
                <w:szCs w:val="18"/>
              </w:rPr>
            </w:pPr>
            <w:r>
              <w:rPr>
                <w:sz w:val="18"/>
                <w:szCs w:val="18"/>
                <w:lang w:val="en-US"/>
              </w:rPr>
              <w:t xml:space="preserve">Other instruments </w:t>
            </w:r>
          </w:p>
        </w:tc>
      </w:tr>
      <w:tr w:rsidR="004D72F0" w:rsidRPr="003C48D4" w14:paraId="169ADC21" w14:textId="77777777" w:rsidTr="004017AE">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7FB324E2" w14:textId="77777777" w:rsidR="004D72F0" w:rsidRPr="003C48D4" w:rsidRDefault="004D72F0" w:rsidP="004017AE">
            <w:pPr>
              <w:jc w:val="center"/>
              <w:rPr>
                <w:sz w:val="18"/>
                <w:szCs w:val="18"/>
              </w:rPr>
            </w:pPr>
            <w:r w:rsidRPr="003C48D4">
              <w:rPr>
                <w:sz w:val="18"/>
                <w:szCs w:val="18"/>
              </w:rPr>
              <w:t>Summary of Analysis</w:t>
            </w:r>
          </w:p>
        </w:tc>
      </w:tr>
      <w:tr w:rsidR="004D72F0" w:rsidRPr="003C48D4" w14:paraId="48C2270D" w14:textId="77777777" w:rsidTr="004017AE">
        <w:tc>
          <w:tcPr>
            <w:tcW w:w="14400" w:type="dxa"/>
            <w:gridSpan w:val="2"/>
            <w:tcBorders>
              <w:left w:val="single" w:sz="12" w:space="0" w:color="auto"/>
              <w:right w:val="single" w:sz="12" w:space="0" w:color="auto"/>
            </w:tcBorders>
          </w:tcPr>
          <w:p w14:paraId="27899E87" w14:textId="7E5F5372" w:rsidR="00B27941" w:rsidRPr="00853D33" w:rsidRDefault="00A87D42" w:rsidP="00B27941">
            <w:pPr>
              <w:contextualSpacing/>
              <w:rPr>
                <w:b/>
                <w:sz w:val="18"/>
                <w:szCs w:val="18"/>
                <w:u w:val="single"/>
              </w:rPr>
            </w:pPr>
            <w:r w:rsidRPr="00E94F30">
              <w:rPr>
                <w:b/>
                <w:sz w:val="18"/>
                <w:szCs w:val="18"/>
                <w:u w:val="single"/>
              </w:rPr>
              <w:t xml:space="preserve">J.P. Morgan </w:t>
            </w:r>
            <w:r>
              <w:rPr>
                <w:b/>
                <w:sz w:val="18"/>
                <w:szCs w:val="18"/>
                <w:u w:val="single"/>
              </w:rPr>
              <w:t>Bank Luxembourg</w:t>
            </w:r>
            <w:r w:rsidR="00976AE9">
              <w:rPr>
                <w:b/>
                <w:sz w:val="18"/>
                <w:szCs w:val="18"/>
                <w:u w:val="single"/>
              </w:rPr>
              <w:t xml:space="preserve"> S.A.</w:t>
            </w:r>
            <w:r w:rsidRPr="00E94F30">
              <w:rPr>
                <w:b/>
                <w:sz w:val="18"/>
                <w:szCs w:val="18"/>
                <w:u w:val="single"/>
              </w:rPr>
              <w:t>:</w:t>
            </w:r>
            <w:r w:rsidR="00B27941" w:rsidRPr="00853D33">
              <w:rPr>
                <w:b/>
                <w:sz w:val="18"/>
                <w:szCs w:val="18"/>
                <w:u w:val="single"/>
              </w:rPr>
              <w:t xml:space="preserve"> Fund Order Routing and Settlement Services business (“FORSS”):</w:t>
            </w:r>
          </w:p>
          <w:p w14:paraId="659374F6" w14:textId="4898019A" w:rsidR="00B27941" w:rsidRDefault="00B27941" w:rsidP="00B27941">
            <w:pPr>
              <w:rPr>
                <w:sz w:val="18"/>
                <w:szCs w:val="18"/>
              </w:rPr>
            </w:pPr>
            <w:r w:rsidRPr="00A53AFB">
              <w:rPr>
                <w:sz w:val="18"/>
                <w:szCs w:val="18"/>
              </w:rPr>
              <w:t>Within our fund order routing s</w:t>
            </w:r>
            <w:r w:rsidRPr="00053310">
              <w:rPr>
                <w:sz w:val="18"/>
                <w:szCs w:val="18"/>
              </w:rPr>
              <w:t xml:space="preserve">ervices product offering, currently an execution will arise on client instructions to subscribe for, or redeem, units in certain funds. In the year 2018, our review found the obligation of Best Execution was met in each case.  The application was monitored by J.P. Morgan on a regular basis, through post-trade controls performed by the business which were monitored at the </w:t>
            </w:r>
            <w:r w:rsidR="00F82172" w:rsidRPr="00F82172">
              <w:rPr>
                <w:sz w:val="18"/>
                <w:szCs w:val="18"/>
              </w:rPr>
              <w:t>relevant Securities Services Control forum</w:t>
            </w:r>
            <w:r w:rsidR="00F82172">
              <w:rPr>
                <w:sz w:val="18"/>
                <w:szCs w:val="18"/>
              </w:rPr>
              <w:t xml:space="preserve">. </w:t>
            </w:r>
            <w:r w:rsidRPr="00053310">
              <w:rPr>
                <w:sz w:val="18"/>
                <w:szCs w:val="18"/>
              </w:rPr>
              <w:t>This monitoring identified execution situations which are potentially subject to Best Execution and also monitored</w:t>
            </w:r>
            <w:r w:rsidRPr="00A53AFB">
              <w:rPr>
                <w:sz w:val="18"/>
                <w:szCs w:val="18"/>
              </w:rPr>
              <w:t xml:space="preserve"> the correct application of the decision making process. </w:t>
            </w:r>
          </w:p>
          <w:p w14:paraId="64FAEBFD" w14:textId="77777777" w:rsidR="00B27941" w:rsidRDefault="00B27941" w:rsidP="00B27941">
            <w:pPr>
              <w:rPr>
                <w:sz w:val="18"/>
                <w:szCs w:val="18"/>
              </w:rPr>
            </w:pPr>
          </w:p>
          <w:p w14:paraId="093C34F6" w14:textId="77777777" w:rsidR="00B27941" w:rsidRPr="00853D33" w:rsidRDefault="00B27941" w:rsidP="00B27941">
            <w:pPr>
              <w:spacing w:after="200"/>
              <w:contextualSpacing/>
              <w:rPr>
                <w:b/>
                <w:sz w:val="18"/>
                <w:szCs w:val="18"/>
                <w:u w:val="single"/>
              </w:rPr>
            </w:pPr>
            <w:r w:rsidRPr="00E94F30">
              <w:rPr>
                <w:b/>
                <w:sz w:val="18"/>
                <w:szCs w:val="18"/>
                <w:u w:val="single"/>
              </w:rPr>
              <w:t xml:space="preserve">J.P. Morgan </w:t>
            </w:r>
            <w:r>
              <w:rPr>
                <w:b/>
                <w:sz w:val="18"/>
                <w:szCs w:val="18"/>
                <w:u w:val="single"/>
              </w:rPr>
              <w:t>Bank Luxembourg</w:t>
            </w:r>
            <w:r w:rsidRPr="00E94F30">
              <w:rPr>
                <w:b/>
                <w:sz w:val="18"/>
                <w:szCs w:val="18"/>
                <w:u w:val="single"/>
              </w:rPr>
              <w:t>: Liquidity Services (“Liquidity Services”):</w:t>
            </w:r>
          </w:p>
          <w:p w14:paraId="65C871FE" w14:textId="2A1132BA" w:rsidR="00B27941" w:rsidRDefault="00B27941" w:rsidP="00B27941">
            <w:pPr>
              <w:spacing w:after="200"/>
              <w:contextualSpacing/>
              <w:rPr>
                <w:sz w:val="18"/>
                <w:szCs w:val="18"/>
              </w:rPr>
            </w:pPr>
            <w:r>
              <w:rPr>
                <w:sz w:val="18"/>
                <w:szCs w:val="18"/>
              </w:rPr>
              <w:t>J.P. Morgan Bank Luxembourg</w:t>
            </w:r>
            <w:r w:rsidRPr="00E94F30">
              <w:rPr>
                <w:sz w:val="18"/>
                <w:szCs w:val="18"/>
              </w:rPr>
              <w:t xml:space="preserve"> </w:t>
            </w:r>
            <w:r w:rsidR="00976AE9">
              <w:rPr>
                <w:sz w:val="18"/>
                <w:szCs w:val="18"/>
              </w:rPr>
              <w:t xml:space="preserve">S.A. </w:t>
            </w:r>
            <w:r w:rsidRPr="00E94F30">
              <w:rPr>
                <w:sz w:val="18"/>
                <w:szCs w:val="18"/>
              </w:rPr>
              <w:t xml:space="preserve">provides its </w:t>
            </w:r>
            <w:r>
              <w:rPr>
                <w:sz w:val="18"/>
                <w:szCs w:val="18"/>
              </w:rPr>
              <w:t>Securities Services</w:t>
            </w:r>
            <w:r w:rsidRPr="00E94F30">
              <w:rPr>
                <w:sz w:val="18"/>
                <w:szCs w:val="18"/>
              </w:rPr>
              <w:t xml:space="preserve"> clients with a market leading technology platform for automated investment of clients’ excess cash into money market funds. The sweep is based on a client legal agreement which stipulates the investment rules, set by each client.  The daily automated subscriptions or redemptions into/from the chosen money market funds are performed based on these rules in conjunction with the clients’ cash account balances. During 201</w:t>
            </w:r>
            <w:r>
              <w:rPr>
                <w:sz w:val="18"/>
                <w:szCs w:val="18"/>
              </w:rPr>
              <w:t>8</w:t>
            </w:r>
            <w:r w:rsidRPr="00E94F30">
              <w:rPr>
                <w:sz w:val="18"/>
                <w:szCs w:val="18"/>
              </w:rPr>
              <w:t xml:space="preserve"> there have not been any material incidents to jeopardise the Bank’s Best Execution obligations. Monitoring of execution and follow up reconciliation seek to ensure that speed of execution is m</w:t>
            </w:r>
            <w:r w:rsidRPr="00853D33">
              <w:rPr>
                <w:sz w:val="18"/>
                <w:szCs w:val="18"/>
              </w:rPr>
              <w:t>aintained at the expected level.</w:t>
            </w:r>
          </w:p>
          <w:p w14:paraId="29A3DFF1" w14:textId="77777777" w:rsidR="00B511D7" w:rsidRDefault="00B511D7" w:rsidP="00B27941">
            <w:pPr>
              <w:spacing w:after="200"/>
              <w:contextualSpacing/>
              <w:rPr>
                <w:sz w:val="18"/>
                <w:szCs w:val="18"/>
              </w:rPr>
            </w:pPr>
          </w:p>
          <w:p w14:paraId="7D444E5D" w14:textId="5BD04545" w:rsidR="00B511D7" w:rsidRDefault="00B511D7" w:rsidP="00B511D7">
            <w:pPr>
              <w:spacing w:after="200"/>
              <w:contextualSpacing/>
              <w:rPr>
                <w:b/>
                <w:sz w:val="18"/>
                <w:szCs w:val="18"/>
                <w:u w:val="single"/>
              </w:rPr>
            </w:pPr>
            <w:r w:rsidRPr="00E94F30">
              <w:rPr>
                <w:b/>
                <w:sz w:val="18"/>
                <w:szCs w:val="18"/>
                <w:u w:val="single"/>
              </w:rPr>
              <w:t xml:space="preserve">J.P. Morgan </w:t>
            </w:r>
            <w:r>
              <w:rPr>
                <w:b/>
                <w:sz w:val="18"/>
                <w:szCs w:val="18"/>
                <w:u w:val="single"/>
              </w:rPr>
              <w:t>Bank Luxembourg</w:t>
            </w:r>
            <w:r w:rsidRPr="00E94F30">
              <w:rPr>
                <w:b/>
                <w:sz w:val="18"/>
                <w:szCs w:val="18"/>
                <w:u w:val="single"/>
              </w:rPr>
              <w:t xml:space="preserve">: </w:t>
            </w:r>
            <w:r>
              <w:rPr>
                <w:b/>
                <w:sz w:val="18"/>
                <w:szCs w:val="18"/>
                <w:u w:val="single"/>
              </w:rPr>
              <w:t>Agency Lending</w:t>
            </w:r>
            <w:r w:rsidRPr="00E94F30">
              <w:rPr>
                <w:b/>
                <w:sz w:val="18"/>
                <w:szCs w:val="18"/>
                <w:u w:val="single"/>
              </w:rPr>
              <w:t>:</w:t>
            </w:r>
          </w:p>
          <w:p w14:paraId="64270A47" w14:textId="001E87D5" w:rsidR="00811842" w:rsidRPr="00A53AFB" w:rsidRDefault="00811842" w:rsidP="004017AE">
            <w:pPr>
              <w:rPr>
                <w:sz w:val="18"/>
                <w:szCs w:val="18"/>
              </w:rPr>
            </w:pPr>
            <w:r w:rsidRPr="0020355A">
              <w:rPr>
                <w:sz w:val="18"/>
                <w:szCs w:val="18"/>
              </w:rPr>
              <w:t xml:space="preserve">For the year of 2018 </w:t>
            </w:r>
            <w:r w:rsidRPr="00271EA8">
              <w:rPr>
                <w:sz w:val="18"/>
                <w:szCs w:val="18"/>
              </w:rPr>
              <w:t>J.P. Morgan Bank Luxembourg</w:t>
            </w:r>
            <w:r>
              <w:rPr>
                <w:sz w:val="18"/>
                <w:szCs w:val="18"/>
              </w:rPr>
              <w:t xml:space="preserve"> </w:t>
            </w:r>
            <w:r w:rsidR="00976AE9">
              <w:rPr>
                <w:sz w:val="18"/>
                <w:szCs w:val="18"/>
              </w:rPr>
              <w:t xml:space="preserve">S.A. </w:t>
            </w:r>
            <w:r w:rsidRPr="0020355A">
              <w:rPr>
                <w:sz w:val="18"/>
                <w:szCs w:val="18"/>
              </w:rPr>
              <w:t xml:space="preserve">Agency Securities Lending business operated in an agency capacity. Client orders are defined by the contractual arrangements (Securities Lending Agreement), a ‘standing order’ is received by every in-scope client prior to their entry into the securities lending programme.  For the Lending desk, Best Execution was monitored by performing post trade checks using exception reporting whereby current fees/rebates of open loans are compared to rates supplied by a third party vendor transactions to identify </w:t>
            </w:r>
            <w:r w:rsidRPr="00976AE9">
              <w:rPr>
                <w:sz w:val="18"/>
                <w:szCs w:val="18"/>
              </w:rPr>
              <w:t xml:space="preserve">outliers. </w:t>
            </w:r>
            <w:r w:rsidR="00976AE9" w:rsidRPr="00976AE9">
              <w:rPr>
                <w:sz w:val="18"/>
                <w:szCs w:val="18"/>
              </w:rPr>
              <w:t>For all in scope transactions, the review found that that the obligation of Best Execution was met and that the correct decision making process was followed</w:t>
            </w:r>
            <w:r w:rsidR="00976AE9">
              <w:rPr>
                <w:sz w:val="18"/>
                <w:szCs w:val="18"/>
              </w:rPr>
              <w:t>.</w:t>
            </w:r>
            <w:r w:rsidR="00976AE9" w:rsidRPr="00976AE9" w:rsidDel="00976AE9">
              <w:rPr>
                <w:sz w:val="18"/>
                <w:szCs w:val="18"/>
                <w:highlight w:val="yellow"/>
              </w:rPr>
              <w:t xml:space="preserve"> </w:t>
            </w:r>
          </w:p>
        </w:tc>
      </w:tr>
      <w:tr w:rsidR="004D72F0" w:rsidRPr="003C48D4" w14:paraId="5BB76DD6" w14:textId="77777777" w:rsidTr="004017AE">
        <w:tc>
          <w:tcPr>
            <w:tcW w:w="4410" w:type="dxa"/>
            <w:tcBorders>
              <w:left w:val="single" w:sz="12" w:space="0" w:color="auto"/>
            </w:tcBorders>
            <w:shd w:val="clear" w:color="auto" w:fill="D9D9D9" w:themeFill="background1" w:themeFillShade="D9"/>
          </w:tcPr>
          <w:p w14:paraId="5B60EEB8" w14:textId="77777777" w:rsidR="004D72F0" w:rsidRPr="00B90A00" w:rsidRDefault="004D72F0" w:rsidP="004017AE">
            <w:pPr>
              <w:rPr>
                <w:sz w:val="18"/>
                <w:szCs w:val="18"/>
              </w:rPr>
            </w:pPr>
            <w:r w:rsidRPr="00B90A00">
              <w:rPr>
                <w:sz w:val="18"/>
                <w:szCs w:val="18"/>
              </w:rPr>
              <w:t>Relative importance given to execution factors &amp; other considerations</w:t>
            </w:r>
          </w:p>
        </w:tc>
        <w:tc>
          <w:tcPr>
            <w:tcW w:w="9990" w:type="dxa"/>
            <w:tcBorders>
              <w:right w:val="single" w:sz="12" w:space="0" w:color="auto"/>
            </w:tcBorders>
          </w:tcPr>
          <w:p w14:paraId="30B2F03F" w14:textId="36041EC8" w:rsidR="004D72F0" w:rsidRPr="00E65556" w:rsidRDefault="00B511D7" w:rsidP="00F82172">
            <w:pPr>
              <w:spacing w:after="120"/>
              <w:jc w:val="both"/>
              <w:rPr>
                <w:sz w:val="18"/>
                <w:szCs w:val="18"/>
              </w:rPr>
            </w:pPr>
            <w:r w:rsidRPr="00853D33">
              <w:rPr>
                <w:sz w:val="18"/>
                <w:szCs w:val="18"/>
              </w:rPr>
              <w:t xml:space="preserve">Please refer to </w:t>
            </w:r>
            <w:r w:rsidR="00F82172">
              <w:rPr>
                <w:sz w:val="18"/>
                <w:szCs w:val="18"/>
              </w:rPr>
              <w:t xml:space="preserve">the </w:t>
            </w:r>
            <w:r w:rsidRPr="00853D33">
              <w:rPr>
                <w:sz w:val="18"/>
                <w:szCs w:val="18"/>
              </w:rPr>
              <w:t xml:space="preserve">Execution Policy </w:t>
            </w:r>
            <w:r w:rsidRPr="00B511D7">
              <w:rPr>
                <w:sz w:val="18"/>
                <w:szCs w:val="18"/>
              </w:rPr>
              <w:t xml:space="preserve">- </w:t>
            </w:r>
            <w:hyperlink r:id="rId9" w:history="1">
              <w:r w:rsidR="00842FCB">
                <w:rPr>
                  <w:rStyle w:val="Hyperlink"/>
                  <w:sz w:val="18"/>
                  <w:szCs w:val="18"/>
                </w:rPr>
                <w:t>J.P. Morgan EMEA Securities Services: Execution Policy Appendix 4</w:t>
              </w:r>
            </w:hyperlink>
            <w:r w:rsidRPr="00B511D7">
              <w:rPr>
                <w:sz w:val="18"/>
                <w:szCs w:val="18"/>
              </w:rPr>
              <w:t>.</w:t>
            </w:r>
            <w:r w:rsidRPr="00B511D7">
              <w:rPr>
                <w:b/>
                <w:sz w:val="18"/>
                <w:szCs w:val="18"/>
              </w:rPr>
              <w:t xml:space="preserve"> </w:t>
            </w:r>
            <w:r w:rsidRPr="00853D33">
              <w:rPr>
                <w:sz w:val="18"/>
                <w:szCs w:val="18"/>
              </w:rPr>
              <w:t>In this policy, page 7 details the considerations for the key execution factors and page 11 details the factors affecting Agency Lending choice of execution venues.</w:t>
            </w:r>
          </w:p>
        </w:tc>
      </w:tr>
      <w:tr w:rsidR="004D72F0" w:rsidRPr="003C48D4" w14:paraId="375475E4" w14:textId="77777777" w:rsidTr="004017AE">
        <w:trPr>
          <w:trHeight w:val="485"/>
        </w:trPr>
        <w:tc>
          <w:tcPr>
            <w:tcW w:w="4410" w:type="dxa"/>
            <w:tcBorders>
              <w:left w:val="single" w:sz="12" w:space="0" w:color="auto"/>
            </w:tcBorders>
            <w:shd w:val="clear" w:color="auto" w:fill="D9D9D9" w:themeFill="background1" w:themeFillShade="D9"/>
          </w:tcPr>
          <w:p w14:paraId="26FD997D" w14:textId="77777777" w:rsidR="004D72F0" w:rsidRPr="00B90A00" w:rsidRDefault="004D72F0" w:rsidP="004017AE">
            <w:pPr>
              <w:rPr>
                <w:sz w:val="18"/>
                <w:szCs w:val="18"/>
              </w:rPr>
            </w:pPr>
            <w:r w:rsidRPr="00B90A00">
              <w:rPr>
                <w:sz w:val="18"/>
                <w:szCs w:val="18"/>
              </w:rPr>
              <w:t>Execution venue close links / conflicts of interest / common ownerships</w:t>
            </w:r>
          </w:p>
        </w:tc>
        <w:tc>
          <w:tcPr>
            <w:tcW w:w="9990" w:type="dxa"/>
            <w:tcBorders>
              <w:right w:val="single" w:sz="12" w:space="0" w:color="auto"/>
            </w:tcBorders>
          </w:tcPr>
          <w:p w14:paraId="0A796B79" w14:textId="77777777" w:rsidR="00B27941" w:rsidRPr="00853D33" w:rsidRDefault="00B27941" w:rsidP="00B27941">
            <w:pPr>
              <w:rPr>
                <w:b/>
                <w:sz w:val="18"/>
                <w:szCs w:val="18"/>
                <w:u w:val="single"/>
              </w:rPr>
            </w:pPr>
            <w:r w:rsidRPr="00853D33">
              <w:rPr>
                <w:b/>
                <w:sz w:val="18"/>
                <w:szCs w:val="18"/>
                <w:u w:val="single"/>
              </w:rPr>
              <w:t>FORSS:</w:t>
            </w:r>
          </w:p>
          <w:p w14:paraId="6F1CC00B" w14:textId="77777777" w:rsidR="00B27941" w:rsidRDefault="00B27941" w:rsidP="00B27941">
            <w:pPr>
              <w:rPr>
                <w:sz w:val="18"/>
                <w:szCs w:val="18"/>
              </w:rPr>
            </w:pPr>
            <w:r w:rsidRPr="00E65556">
              <w:rPr>
                <w:sz w:val="18"/>
                <w:szCs w:val="18"/>
              </w:rPr>
              <w:t>Please note that some of the investment vehicles we make available may include investment funds of our affiliates.</w:t>
            </w:r>
          </w:p>
          <w:p w14:paraId="3D0063F3" w14:textId="77777777" w:rsidR="00B27941" w:rsidRDefault="00B27941" w:rsidP="00B27941">
            <w:pPr>
              <w:rPr>
                <w:sz w:val="18"/>
                <w:szCs w:val="18"/>
              </w:rPr>
            </w:pPr>
          </w:p>
          <w:p w14:paraId="53074827" w14:textId="77777777" w:rsidR="00B27941" w:rsidRPr="00853D33" w:rsidRDefault="00B27941" w:rsidP="00B27941">
            <w:pPr>
              <w:rPr>
                <w:b/>
                <w:sz w:val="18"/>
                <w:szCs w:val="18"/>
                <w:u w:val="single"/>
              </w:rPr>
            </w:pPr>
            <w:r w:rsidRPr="00853D33">
              <w:rPr>
                <w:b/>
                <w:sz w:val="18"/>
                <w:szCs w:val="18"/>
                <w:u w:val="single"/>
              </w:rPr>
              <w:t>Liquidity Services:</w:t>
            </w:r>
          </w:p>
          <w:p w14:paraId="2011BCBA" w14:textId="77777777" w:rsidR="004D72F0" w:rsidRDefault="00B27941" w:rsidP="004017AE">
            <w:pPr>
              <w:rPr>
                <w:sz w:val="18"/>
                <w:szCs w:val="18"/>
              </w:rPr>
            </w:pPr>
            <w:r w:rsidRPr="00853D33">
              <w:rPr>
                <w:sz w:val="18"/>
                <w:szCs w:val="18"/>
              </w:rPr>
              <w:t>Not Applicable</w:t>
            </w:r>
          </w:p>
          <w:p w14:paraId="6381FEF7" w14:textId="77777777" w:rsidR="00B511D7" w:rsidRDefault="00B511D7" w:rsidP="004017AE">
            <w:pPr>
              <w:rPr>
                <w:sz w:val="18"/>
                <w:szCs w:val="18"/>
              </w:rPr>
            </w:pPr>
          </w:p>
          <w:p w14:paraId="2D3F9ED7" w14:textId="29ECD2EA" w:rsidR="00B511D7" w:rsidRDefault="00B511D7" w:rsidP="00B511D7">
            <w:pPr>
              <w:spacing w:after="200"/>
              <w:contextualSpacing/>
              <w:rPr>
                <w:b/>
                <w:sz w:val="18"/>
                <w:szCs w:val="18"/>
                <w:u w:val="single"/>
              </w:rPr>
            </w:pPr>
            <w:r>
              <w:rPr>
                <w:b/>
                <w:sz w:val="18"/>
                <w:szCs w:val="18"/>
                <w:u w:val="single"/>
              </w:rPr>
              <w:t>Agency Lending</w:t>
            </w:r>
            <w:r w:rsidRPr="00E94F30">
              <w:rPr>
                <w:b/>
                <w:sz w:val="18"/>
                <w:szCs w:val="18"/>
                <w:u w:val="single"/>
              </w:rPr>
              <w:t>:</w:t>
            </w:r>
          </w:p>
          <w:p w14:paraId="21D96D37" w14:textId="2BA817E3" w:rsidR="00B511D7" w:rsidRDefault="00B511D7" w:rsidP="004017AE">
            <w:pPr>
              <w:rPr>
                <w:sz w:val="18"/>
                <w:szCs w:val="18"/>
              </w:rPr>
            </w:pPr>
            <w:r w:rsidRPr="00853D33">
              <w:rPr>
                <w:sz w:val="18"/>
                <w:szCs w:val="18"/>
              </w:rPr>
              <w:t>Not Applicable</w:t>
            </w:r>
          </w:p>
          <w:p w14:paraId="7D2609D7" w14:textId="02651668" w:rsidR="00B511D7" w:rsidRPr="00B27941" w:rsidRDefault="00B511D7" w:rsidP="004017AE">
            <w:pPr>
              <w:rPr>
                <w:sz w:val="18"/>
                <w:szCs w:val="18"/>
              </w:rPr>
            </w:pPr>
          </w:p>
        </w:tc>
      </w:tr>
      <w:tr w:rsidR="004D72F0" w:rsidRPr="003C48D4" w14:paraId="22536212" w14:textId="77777777" w:rsidTr="004017AE">
        <w:tc>
          <w:tcPr>
            <w:tcW w:w="4410" w:type="dxa"/>
            <w:tcBorders>
              <w:left w:val="single" w:sz="12" w:space="0" w:color="auto"/>
            </w:tcBorders>
            <w:shd w:val="clear" w:color="auto" w:fill="D9D9D9" w:themeFill="background1" w:themeFillShade="D9"/>
          </w:tcPr>
          <w:p w14:paraId="3E3B7E2D" w14:textId="77777777" w:rsidR="004D72F0" w:rsidRPr="00B90A00" w:rsidRDefault="004D72F0" w:rsidP="004017AE">
            <w:pPr>
              <w:rPr>
                <w:sz w:val="18"/>
                <w:szCs w:val="18"/>
              </w:rPr>
            </w:pPr>
            <w:r w:rsidRPr="00B90A00">
              <w:rPr>
                <w:sz w:val="18"/>
                <w:szCs w:val="18"/>
              </w:rPr>
              <w:t>Specific execution venue arrangements</w:t>
            </w:r>
          </w:p>
        </w:tc>
        <w:tc>
          <w:tcPr>
            <w:tcW w:w="9990" w:type="dxa"/>
            <w:tcBorders>
              <w:right w:val="single" w:sz="12" w:space="0" w:color="auto"/>
            </w:tcBorders>
          </w:tcPr>
          <w:p w14:paraId="0B644FBB" w14:textId="77777777" w:rsidR="004D72F0" w:rsidRPr="00E65556" w:rsidRDefault="004D72F0" w:rsidP="004017AE">
            <w:pPr>
              <w:rPr>
                <w:i/>
                <w:sz w:val="18"/>
                <w:szCs w:val="18"/>
              </w:rPr>
            </w:pPr>
            <w:r>
              <w:rPr>
                <w:sz w:val="18"/>
                <w:szCs w:val="18"/>
              </w:rPr>
              <w:t xml:space="preserve">Not Applicable </w:t>
            </w:r>
          </w:p>
        </w:tc>
      </w:tr>
      <w:tr w:rsidR="004D72F0" w:rsidRPr="003C48D4" w14:paraId="76B7A962" w14:textId="77777777" w:rsidTr="004017AE">
        <w:trPr>
          <w:trHeight w:val="368"/>
        </w:trPr>
        <w:tc>
          <w:tcPr>
            <w:tcW w:w="4410" w:type="dxa"/>
            <w:tcBorders>
              <w:left w:val="single" w:sz="12" w:space="0" w:color="auto"/>
            </w:tcBorders>
            <w:shd w:val="clear" w:color="auto" w:fill="D9D9D9" w:themeFill="background1" w:themeFillShade="D9"/>
          </w:tcPr>
          <w:p w14:paraId="73E61BA9" w14:textId="77777777" w:rsidR="004D72F0" w:rsidRPr="00B90A00" w:rsidRDefault="004D72F0" w:rsidP="004017AE">
            <w:pPr>
              <w:rPr>
                <w:sz w:val="18"/>
                <w:szCs w:val="18"/>
              </w:rPr>
            </w:pPr>
            <w:r w:rsidRPr="00B90A00">
              <w:rPr>
                <w:sz w:val="18"/>
                <w:szCs w:val="18"/>
              </w:rPr>
              <w:t>Changes to execution venues</w:t>
            </w:r>
          </w:p>
        </w:tc>
        <w:tc>
          <w:tcPr>
            <w:tcW w:w="9990" w:type="dxa"/>
            <w:tcBorders>
              <w:right w:val="single" w:sz="12" w:space="0" w:color="auto"/>
            </w:tcBorders>
          </w:tcPr>
          <w:p w14:paraId="27B8C704" w14:textId="7354D56C" w:rsidR="004D72F0" w:rsidRPr="00B27941" w:rsidRDefault="00811842">
            <w:pPr>
              <w:rPr>
                <w:sz w:val="18"/>
                <w:szCs w:val="18"/>
              </w:rPr>
            </w:pPr>
            <w:r w:rsidRPr="00853D33">
              <w:rPr>
                <w:sz w:val="18"/>
                <w:szCs w:val="18"/>
              </w:rPr>
              <w:t>The list of execution venues can be found at</w:t>
            </w:r>
            <w:r>
              <w:rPr>
                <w:sz w:val="18"/>
                <w:szCs w:val="18"/>
              </w:rPr>
              <w:t xml:space="preserve"> </w:t>
            </w:r>
            <w:hyperlink r:id="rId10" w:history="1">
              <w:r w:rsidR="00297E18" w:rsidRPr="00E725C5">
                <w:rPr>
                  <w:rStyle w:val="Hyperlink"/>
                  <w:sz w:val="18"/>
                  <w:szCs w:val="18"/>
                </w:rPr>
                <w:t>List of Execution Venues Appendix 1</w:t>
              </w:r>
            </w:hyperlink>
            <w:r w:rsidRPr="00853D33">
              <w:rPr>
                <w:sz w:val="18"/>
                <w:szCs w:val="18"/>
              </w:rPr>
              <w:t xml:space="preserve">. There have been no changes in the list of execution venues listed in the policy during </w:t>
            </w:r>
            <w:r>
              <w:rPr>
                <w:sz w:val="18"/>
                <w:szCs w:val="18"/>
              </w:rPr>
              <w:t>2018</w:t>
            </w:r>
            <w:r w:rsidRPr="00853D33">
              <w:rPr>
                <w:sz w:val="18"/>
                <w:szCs w:val="18"/>
              </w:rPr>
              <w:t>.</w:t>
            </w:r>
          </w:p>
        </w:tc>
      </w:tr>
      <w:tr w:rsidR="004D72F0" w:rsidRPr="003C48D4" w14:paraId="78170270" w14:textId="77777777" w:rsidTr="004017AE">
        <w:tc>
          <w:tcPr>
            <w:tcW w:w="4410" w:type="dxa"/>
            <w:tcBorders>
              <w:left w:val="single" w:sz="12" w:space="0" w:color="auto"/>
            </w:tcBorders>
            <w:shd w:val="clear" w:color="auto" w:fill="D9D9D9" w:themeFill="background1" w:themeFillShade="D9"/>
          </w:tcPr>
          <w:p w14:paraId="7EEA18FF" w14:textId="77777777" w:rsidR="004D72F0" w:rsidRPr="00B90A00" w:rsidRDefault="004D72F0" w:rsidP="004017AE">
            <w:pPr>
              <w:rPr>
                <w:sz w:val="18"/>
                <w:szCs w:val="18"/>
              </w:rPr>
            </w:pPr>
            <w:r w:rsidRPr="00B90A00">
              <w:rPr>
                <w:sz w:val="18"/>
                <w:szCs w:val="18"/>
              </w:rPr>
              <w:t>Client distinctions</w:t>
            </w:r>
          </w:p>
        </w:tc>
        <w:tc>
          <w:tcPr>
            <w:tcW w:w="9990" w:type="dxa"/>
            <w:tcBorders>
              <w:right w:val="single" w:sz="12" w:space="0" w:color="auto"/>
            </w:tcBorders>
          </w:tcPr>
          <w:p w14:paraId="75CDED56" w14:textId="523AA588" w:rsidR="004D72F0" w:rsidRPr="00E65556" w:rsidRDefault="00B511D7" w:rsidP="004017AE">
            <w:pPr>
              <w:spacing w:after="120"/>
              <w:rPr>
                <w:i/>
                <w:sz w:val="18"/>
                <w:szCs w:val="18"/>
              </w:rPr>
            </w:pPr>
            <w:r w:rsidRPr="00816C4A">
              <w:rPr>
                <w:sz w:val="18"/>
                <w:szCs w:val="18"/>
              </w:rPr>
              <w:t>J.P. Morgan Bank Luxembourg S.A.</w:t>
            </w:r>
            <w:r w:rsidRPr="00816C4A" w:rsidDel="00816C4A">
              <w:rPr>
                <w:sz w:val="18"/>
                <w:szCs w:val="18"/>
              </w:rPr>
              <w:t xml:space="preserve"> </w:t>
            </w:r>
            <w:r w:rsidRPr="00853D33">
              <w:rPr>
                <w:sz w:val="18"/>
                <w:szCs w:val="18"/>
              </w:rPr>
              <w:t>only deals with Professional clients for t</w:t>
            </w:r>
            <w:r>
              <w:rPr>
                <w:sz w:val="18"/>
                <w:szCs w:val="18"/>
              </w:rPr>
              <w:t xml:space="preserve">he purposes of Best Execution. </w:t>
            </w:r>
          </w:p>
        </w:tc>
      </w:tr>
      <w:tr w:rsidR="00811842" w:rsidRPr="003C48D4" w14:paraId="03F193D0" w14:textId="77777777" w:rsidTr="004017AE">
        <w:tc>
          <w:tcPr>
            <w:tcW w:w="4410" w:type="dxa"/>
            <w:tcBorders>
              <w:left w:val="single" w:sz="12" w:space="0" w:color="auto"/>
            </w:tcBorders>
            <w:shd w:val="clear" w:color="auto" w:fill="D9D9D9" w:themeFill="background1" w:themeFillShade="D9"/>
          </w:tcPr>
          <w:p w14:paraId="25C568D1" w14:textId="77777777" w:rsidR="00811842" w:rsidRPr="00B90A00" w:rsidRDefault="00811842" w:rsidP="00811842">
            <w:pPr>
              <w:rPr>
                <w:sz w:val="18"/>
                <w:szCs w:val="18"/>
              </w:rPr>
            </w:pPr>
            <w:r w:rsidRPr="00B90A00">
              <w:rPr>
                <w:sz w:val="18"/>
                <w:szCs w:val="18"/>
              </w:rPr>
              <w:t>Use of data/tools relating to the quality of execution</w:t>
            </w:r>
          </w:p>
        </w:tc>
        <w:tc>
          <w:tcPr>
            <w:tcW w:w="9990" w:type="dxa"/>
            <w:tcBorders>
              <w:right w:val="single" w:sz="12" w:space="0" w:color="auto"/>
            </w:tcBorders>
          </w:tcPr>
          <w:p w14:paraId="2152E395" w14:textId="5F953B32" w:rsidR="00811842" w:rsidRPr="00E65556" w:rsidRDefault="00095DA8">
            <w:pPr>
              <w:spacing w:after="120"/>
              <w:rPr>
                <w:i/>
                <w:sz w:val="18"/>
                <w:szCs w:val="18"/>
              </w:rPr>
            </w:pPr>
            <w:r w:rsidRPr="00816C4A">
              <w:rPr>
                <w:sz w:val="18"/>
                <w:szCs w:val="18"/>
              </w:rPr>
              <w:t>J.P. Morgan Bank Luxembourg S.A.</w:t>
            </w:r>
            <w:r w:rsidRPr="00816C4A" w:rsidDel="00816C4A">
              <w:rPr>
                <w:sz w:val="18"/>
                <w:szCs w:val="18"/>
              </w:rPr>
              <w:t xml:space="preserve"> </w:t>
            </w:r>
            <w:r w:rsidRPr="00622662">
              <w:rPr>
                <w:sz w:val="18"/>
                <w:szCs w:val="18"/>
              </w:rPr>
              <w:t>assessed the fairness of pricing of loans subject to Best Execution by comparing open loan fees and rebates to rates supplied by third party vendors.</w:t>
            </w:r>
          </w:p>
        </w:tc>
      </w:tr>
      <w:tr w:rsidR="00811842" w:rsidRPr="003C48D4" w14:paraId="57EB7602" w14:textId="77777777" w:rsidTr="004017AE">
        <w:tc>
          <w:tcPr>
            <w:tcW w:w="4410" w:type="dxa"/>
            <w:tcBorders>
              <w:left w:val="single" w:sz="12" w:space="0" w:color="auto"/>
              <w:bottom w:val="single" w:sz="12" w:space="0" w:color="auto"/>
            </w:tcBorders>
            <w:shd w:val="clear" w:color="auto" w:fill="D9D9D9" w:themeFill="background1" w:themeFillShade="D9"/>
          </w:tcPr>
          <w:p w14:paraId="65C04D61" w14:textId="77777777" w:rsidR="00811842" w:rsidRPr="00B90A00" w:rsidRDefault="00811842" w:rsidP="00811842">
            <w:pPr>
              <w:rPr>
                <w:sz w:val="18"/>
                <w:szCs w:val="18"/>
              </w:rPr>
            </w:pPr>
            <w:r w:rsidRPr="00B90A00">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1D6572A2" w14:textId="77777777" w:rsidR="00811842" w:rsidRPr="00E65556" w:rsidRDefault="00811842" w:rsidP="00811842">
            <w:pPr>
              <w:spacing w:after="120"/>
              <w:rPr>
                <w:i/>
                <w:sz w:val="18"/>
                <w:szCs w:val="18"/>
              </w:rPr>
            </w:pPr>
            <w:r>
              <w:rPr>
                <w:sz w:val="18"/>
                <w:szCs w:val="18"/>
              </w:rPr>
              <w:t xml:space="preserve">Not Applicable </w:t>
            </w:r>
          </w:p>
        </w:tc>
      </w:tr>
    </w:tbl>
    <w:p w14:paraId="755131DB" w14:textId="724AFBA3" w:rsidR="00B511D7" w:rsidRDefault="00B511D7" w:rsidP="007A6941">
      <w:pPr>
        <w:rPr>
          <w:color w:val="FF0000"/>
        </w:rPr>
      </w:pPr>
    </w:p>
    <w:p w14:paraId="23CD110E" w14:textId="77777777" w:rsidR="00B511D7" w:rsidRPr="00853D33" w:rsidRDefault="00B511D7" w:rsidP="00B511D7">
      <w:pPr>
        <w:rPr>
          <w:sz w:val="18"/>
          <w:szCs w:val="18"/>
        </w:rPr>
      </w:pPr>
    </w:p>
    <w:tbl>
      <w:tblPr>
        <w:tblStyle w:val="TableGrid"/>
        <w:tblpPr w:leftFromText="180" w:rightFromText="180" w:vertAnchor="page" w:horzAnchor="margin" w:tblpXSpec="center" w:tblpY="1660"/>
        <w:tblW w:w="14400" w:type="dxa"/>
        <w:tblLook w:val="04A0" w:firstRow="1" w:lastRow="0" w:firstColumn="1" w:lastColumn="0" w:noHBand="0" w:noVBand="1"/>
      </w:tblPr>
      <w:tblGrid>
        <w:gridCol w:w="4410"/>
        <w:gridCol w:w="9990"/>
      </w:tblGrid>
      <w:tr w:rsidR="00811842" w:rsidRPr="00853D33" w14:paraId="7CCEFDA5" w14:textId="77777777" w:rsidTr="0020164C">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50714CB8" w14:textId="77777777" w:rsidR="00811842" w:rsidRPr="00853D33" w:rsidRDefault="00811842" w:rsidP="0020164C">
            <w:pPr>
              <w:tabs>
                <w:tab w:val="left" w:pos="1380"/>
              </w:tabs>
              <w:rPr>
                <w:sz w:val="18"/>
                <w:szCs w:val="18"/>
              </w:rPr>
            </w:pPr>
            <w:r w:rsidRPr="00853D33">
              <w:rPr>
                <w:sz w:val="18"/>
                <w:szCs w:val="18"/>
              </w:rPr>
              <w:lastRenderedPageBreak/>
              <w:t>Legal Entity</w:t>
            </w:r>
            <w:r>
              <w:rPr>
                <w:sz w:val="18"/>
                <w:szCs w:val="18"/>
              </w:rPr>
              <w:tab/>
            </w:r>
          </w:p>
        </w:tc>
        <w:tc>
          <w:tcPr>
            <w:tcW w:w="9990" w:type="dxa"/>
            <w:tcBorders>
              <w:top w:val="single" w:sz="12" w:space="0" w:color="auto"/>
              <w:left w:val="single" w:sz="4" w:space="0" w:color="auto"/>
              <w:bottom w:val="single" w:sz="12" w:space="0" w:color="auto"/>
              <w:right w:val="single" w:sz="12" w:space="0" w:color="auto"/>
            </w:tcBorders>
          </w:tcPr>
          <w:p w14:paraId="25991533" w14:textId="77777777" w:rsidR="00811842" w:rsidRPr="00853D33" w:rsidRDefault="00811842" w:rsidP="0020164C">
            <w:pPr>
              <w:rPr>
                <w:sz w:val="18"/>
                <w:szCs w:val="18"/>
              </w:rPr>
            </w:pPr>
            <w:r w:rsidRPr="00271EA8">
              <w:rPr>
                <w:sz w:val="18"/>
                <w:szCs w:val="18"/>
              </w:rPr>
              <w:t>J.P. Morgan Bank Luxembourg S.A.</w:t>
            </w:r>
            <w:r>
              <w:rPr>
                <w:sz w:val="18"/>
                <w:szCs w:val="18"/>
              </w:rPr>
              <w:t xml:space="preserve"> </w:t>
            </w:r>
            <w:r w:rsidRPr="00853D33">
              <w:rPr>
                <w:sz w:val="18"/>
                <w:szCs w:val="18"/>
              </w:rPr>
              <w:t>(</w:t>
            </w:r>
            <w:r w:rsidRPr="00271EA8">
              <w:rPr>
                <w:sz w:val="18"/>
                <w:szCs w:val="18"/>
              </w:rPr>
              <w:t>7W1GMC6J4KGLBBUSYP52</w:t>
            </w:r>
            <w:r w:rsidRPr="00853D33">
              <w:rPr>
                <w:sz w:val="18"/>
                <w:szCs w:val="18"/>
              </w:rPr>
              <w:t>)</w:t>
            </w:r>
          </w:p>
        </w:tc>
      </w:tr>
      <w:tr w:rsidR="00811842" w:rsidRPr="00853D33" w14:paraId="0D0F4D32" w14:textId="77777777" w:rsidTr="0020164C">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2BE5A505" w14:textId="77777777" w:rsidR="00811842" w:rsidRPr="00853D33" w:rsidRDefault="00811842" w:rsidP="0020164C">
            <w:pPr>
              <w:rPr>
                <w:sz w:val="18"/>
                <w:szCs w:val="18"/>
              </w:rPr>
            </w:pPr>
            <w:r w:rsidRPr="00853D33">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23F870E2" w14:textId="77777777" w:rsidR="00811842" w:rsidRPr="00853D33" w:rsidRDefault="00811842" w:rsidP="0020164C">
            <w:pPr>
              <w:rPr>
                <w:sz w:val="18"/>
                <w:szCs w:val="18"/>
              </w:rPr>
            </w:pPr>
            <w:r w:rsidRPr="00853D33">
              <w:rPr>
                <w:sz w:val="18"/>
                <w:szCs w:val="18"/>
              </w:rPr>
              <w:t>Debt instruments: Bonds</w:t>
            </w:r>
          </w:p>
        </w:tc>
      </w:tr>
      <w:tr w:rsidR="00811842" w:rsidRPr="00853D33" w14:paraId="70476B21" w14:textId="77777777" w:rsidTr="0020164C">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1F112865" w14:textId="77777777" w:rsidR="00811842" w:rsidRPr="00853D33" w:rsidRDefault="00811842" w:rsidP="0020164C">
            <w:pPr>
              <w:jc w:val="center"/>
              <w:rPr>
                <w:sz w:val="18"/>
                <w:szCs w:val="18"/>
              </w:rPr>
            </w:pPr>
            <w:r w:rsidRPr="00853D33">
              <w:rPr>
                <w:sz w:val="18"/>
                <w:szCs w:val="18"/>
              </w:rPr>
              <w:t>Summary of Analysis</w:t>
            </w:r>
          </w:p>
        </w:tc>
      </w:tr>
      <w:tr w:rsidR="00811842" w:rsidRPr="00853D33" w14:paraId="4D565166" w14:textId="77777777" w:rsidTr="0020164C">
        <w:tc>
          <w:tcPr>
            <w:tcW w:w="14400" w:type="dxa"/>
            <w:gridSpan w:val="2"/>
            <w:tcBorders>
              <w:left w:val="single" w:sz="12" w:space="0" w:color="auto"/>
              <w:right w:val="single" w:sz="12" w:space="0" w:color="auto"/>
            </w:tcBorders>
          </w:tcPr>
          <w:p w14:paraId="7EE5B2EB" w14:textId="77777777" w:rsidR="00811842" w:rsidRPr="00853D33" w:rsidRDefault="00811842" w:rsidP="0020164C">
            <w:pPr>
              <w:rPr>
                <w:sz w:val="18"/>
                <w:szCs w:val="18"/>
              </w:rPr>
            </w:pPr>
          </w:p>
          <w:p w14:paraId="2529BD77" w14:textId="785C8A51" w:rsidR="00811842" w:rsidRPr="00853D33" w:rsidRDefault="00095DA8" w:rsidP="00CE5A10">
            <w:pPr>
              <w:jc w:val="both"/>
              <w:rPr>
                <w:sz w:val="18"/>
                <w:szCs w:val="18"/>
              </w:rPr>
            </w:pPr>
            <w:r w:rsidRPr="0020355A">
              <w:rPr>
                <w:sz w:val="18"/>
                <w:szCs w:val="18"/>
              </w:rPr>
              <w:t xml:space="preserve">For the year of 2018 </w:t>
            </w:r>
            <w:r w:rsidRPr="00271EA8">
              <w:rPr>
                <w:sz w:val="18"/>
                <w:szCs w:val="18"/>
              </w:rPr>
              <w:t>J.P. Morgan Bank Luxembourg S.A.</w:t>
            </w:r>
            <w:r>
              <w:rPr>
                <w:sz w:val="18"/>
                <w:szCs w:val="18"/>
              </w:rPr>
              <w:t xml:space="preserve"> </w:t>
            </w:r>
            <w:r w:rsidRPr="0020355A">
              <w:rPr>
                <w:sz w:val="18"/>
                <w:szCs w:val="18"/>
              </w:rPr>
              <w:t>Agency Securities Lending business operated in an agency capacity. Client orders are defined by the contractual arrangements (Securities Lending Agreement), a ‘standing order’ is received by every in-scope client prior to their entry into the securities lending programme</w:t>
            </w:r>
            <w:r>
              <w:rPr>
                <w:sz w:val="18"/>
                <w:szCs w:val="18"/>
              </w:rPr>
              <w:t xml:space="preserve">. </w:t>
            </w:r>
            <w:r w:rsidR="00811842" w:rsidRPr="0020355A">
              <w:rPr>
                <w:sz w:val="18"/>
                <w:szCs w:val="18"/>
              </w:rPr>
              <w:t>For the Lending desk, Best Execution was monitored by performing post trade checks using exception reporting whereby current fees/rebates of open loans are compared to rates supplied by a third party vendor transactions to identify outliers</w:t>
            </w:r>
            <w:r w:rsidR="00545DB7">
              <w:rPr>
                <w:sz w:val="18"/>
                <w:szCs w:val="18"/>
              </w:rPr>
              <w:t>.</w:t>
            </w:r>
            <w:r w:rsidR="00976AE9" w:rsidRPr="00976AE9">
              <w:rPr>
                <w:sz w:val="18"/>
                <w:szCs w:val="18"/>
              </w:rPr>
              <w:t xml:space="preserve"> For all in scope transactions, the review found that that the obligation of Best Execution was met and that the correct decision </w:t>
            </w:r>
            <w:r w:rsidR="00976AE9" w:rsidRPr="00CE5A10">
              <w:rPr>
                <w:sz w:val="18"/>
                <w:szCs w:val="18"/>
              </w:rPr>
              <w:t>making process was followed.</w:t>
            </w:r>
            <w:r w:rsidR="00976AE9" w:rsidRPr="00CE5A10" w:rsidDel="00976AE9">
              <w:rPr>
                <w:sz w:val="18"/>
                <w:szCs w:val="18"/>
              </w:rPr>
              <w:t xml:space="preserve"> </w:t>
            </w:r>
            <w:r w:rsidRPr="00CE5A10">
              <w:rPr>
                <w:sz w:val="18"/>
                <w:szCs w:val="18"/>
              </w:rPr>
              <w:t>For all in</w:t>
            </w:r>
            <w:r w:rsidRPr="006B07ED">
              <w:rPr>
                <w:sz w:val="18"/>
                <w:szCs w:val="18"/>
              </w:rPr>
              <w:t xml:space="preserve"> scope transactions, J.P. Morgan Bank Luxembourg was able to demonstrate that Best Execution was provided.</w:t>
            </w:r>
          </w:p>
        </w:tc>
      </w:tr>
      <w:tr w:rsidR="00811842" w:rsidRPr="00853D33" w14:paraId="16F921E9" w14:textId="77777777" w:rsidTr="0020164C">
        <w:tc>
          <w:tcPr>
            <w:tcW w:w="4410" w:type="dxa"/>
            <w:tcBorders>
              <w:left w:val="single" w:sz="12" w:space="0" w:color="auto"/>
            </w:tcBorders>
            <w:shd w:val="clear" w:color="auto" w:fill="D9D9D9" w:themeFill="background1" w:themeFillShade="D9"/>
          </w:tcPr>
          <w:p w14:paraId="037DA7BA" w14:textId="77777777" w:rsidR="00811842" w:rsidRPr="00853D33" w:rsidRDefault="00811842" w:rsidP="0020164C">
            <w:pPr>
              <w:rPr>
                <w:sz w:val="18"/>
                <w:szCs w:val="18"/>
              </w:rPr>
            </w:pPr>
            <w:r w:rsidRPr="00853D33">
              <w:rPr>
                <w:sz w:val="18"/>
                <w:szCs w:val="18"/>
              </w:rPr>
              <w:t>Relative importance given to execution factors &amp; other considerations</w:t>
            </w:r>
          </w:p>
        </w:tc>
        <w:tc>
          <w:tcPr>
            <w:tcW w:w="9990" w:type="dxa"/>
            <w:tcBorders>
              <w:right w:val="single" w:sz="12" w:space="0" w:color="auto"/>
            </w:tcBorders>
          </w:tcPr>
          <w:p w14:paraId="06982CBE" w14:textId="35E8A9CB" w:rsidR="00811842" w:rsidRPr="00853D33" w:rsidRDefault="00811842" w:rsidP="007825A2">
            <w:pPr>
              <w:spacing w:after="120"/>
              <w:jc w:val="both"/>
              <w:rPr>
                <w:sz w:val="18"/>
                <w:szCs w:val="18"/>
              </w:rPr>
            </w:pPr>
            <w:r w:rsidRPr="00853D33">
              <w:rPr>
                <w:sz w:val="18"/>
                <w:szCs w:val="18"/>
              </w:rPr>
              <w:t>Please refer to Execution Policy</w:t>
            </w:r>
            <w:r>
              <w:rPr>
                <w:sz w:val="18"/>
                <w:szCs w:val="18"/>
              </w:rPr>
              <w:t xml:space="preserve"> </w:t>
            </w:r>
            <w:r w:rsidR="007825A2">
              <w:rPr>
                <w:rStyle w:val="Hyperlink"/>
                <w:sz w:val="18"/>
                <w:szCs w:val="18"/>
              </w:rPr>
              <w:fldChar w:fldCharType="begin"/>
            </w:r>
            <w:r w:rsidR="007825A2">
              <w:rPr>
                <w:rStyle w:val="Hyperlink"/>
                <w:sz w:val="18"/>
                <w:szCs w:val="18"/>
              </w:rPr>
              <w:instrText xml:space="preserve"> HYPERLINK "https</w:instrText>
            </w:r>
            <w:r w:rsidR="007825A2">
              <w:rPr>
                <w:rStyle w:val="Hyperlink"/>
                <w:sz w:val="18"/>
                <w:szCs w:val="18"/>
              </w:rPr>
              <w:instrText xml:space="preserve">://www.jpmorgan.com/directdoc/MiFIDii-appendix4-CFS-policy.pdf" </w:instrText>
            </w:r>
            <w:r w:rsidR="007825A2">
              <w:rPr>
                <w:rStyle w:val="Hyperlink"/>
                <w:sz w:val="18"/>
                <w:szCs w:val="18"/>
              </w:rPr>
              <w:fldChar w:fldCharType="separate"/>
            </w:r>
            <w:r w:rsidRPr="0020355A">
              <w:rPr>
                <w:rStyle w:val="Hyperlink"/>
                <w:sz w:val="18"/>
                <w:szCs w:val="18"/>
              </w:rPr>
              <w:t>J</w:t>
            </w:r>
            <w:del w:id="0" w:author="Kohli, Sunny" w:date="2019-07-15T14:02:00Z">
              <w:r w:rsidRPr="0020355A" w:rsidDel="007825A2">
                <w:rPr>
                  <w:rStyle w:val="Hyperlink"/>
                  <w:sz w:val="18"/>
                  <w:szCs w:val="18"/>
                </w:rPr>
                <w:delText xml:space="preserve"> </w:delText>
              </w:r>
            </w:del>
            <w:bookmarkStart w:id="1" w:name="_GoBack"/>
            <w:bookmarkEnd w:id="1"/>
            <w:r w:rsidRPr="0020355A">
              <w:rPr>
                <w:rStyle w:val="Hyperlink"/>
                <w:sz w:val="18"/>
                <w:szCs w:val="18"/>
              </w:rPr>
              <w:t>.P. Morgan EMEA Securities Services: Execution Policy Appendix 4</w:t>
            </w:r>
            <w:r w:rsidR="007825A2">
              <w:rPr>
                <w:rStyle w:val="Hyperlink"/>
                <w:sz w:val="18"/>
                <w:szCs w:val="18"/>
              </w:rPr>
              <w:fldChar w:fldCharType="end"/>
            </w:r>
            <w:r w:rsidRPr="0020355A">
              <w:rPr>
                <w:rStyle w:val="Hyperlink"/>
                <w:sz w:val="18"/>
                <w:szCs w:val="18"/>
              </w:rPr>
              <w:t>.</w:t>
            </w:r>
            <w:r>
              <w:rPr>
                <w:rStyle w:val="Hyperlink"/>
                <w:sz w:val="18"/>
                <w:szCs w:val="18"/>
              </w:rPr>
              <w:t xml:space="preserve"> </w:t>
            </w:r>
            <w:r w:rsidRPr="00853D33">
              <w:rPr>
                <w:sz w:val="18"/>
                <w:szCs w:val="18"/>
              </w:rPr>
              <w:t xml:space="preserve">   In this policy, page 7 details the considerations for the key execution factors and page 11 details the factors affecting Agency Lending choice of execution venues.</w:t>
            </w:r>
          </w:p>
        </w:tc>
      </w:tr>
      <w:tr w:rsidR="00811842" w:rsidRPr="00853D33" w14:paraId="2FF37455" w14:textId="77777777" w:rsidTr="0020164C">
        <w:trPr>
          <w:trHeight w:val="485"/>
        </w:trPr>
        <w:tc>
          <w:tcPr>
            <w:tcW w:w="4410" w:type="dxa"/>
            <w:tcBorders>
              <w:left w:val="single" w:sz="12" w:space="0" w:color="auto"/>
            </w:tcBorders>
            <w:shd w:val="clear" w:color="auto" w:fill="D9D9D9" w:themeFill="background1" w:themeFillShade="D9"/>
          </w:tcPr>
          <w:p w14:paraId="6E96938D" w14:textId="77777777" w:rsidR="00811842" w:rsidRPr="00853D33" w:rsidRDefault="00811842" w:rsidP="0020164C">
            <w:pPr>
              <w:rPr>
                <w:sz w:val="18"/>
                <w:szCs w:val="18"/>
              </w:rPr>
            </w:pPr>
            <w:r w:rsidRPr="00853D33">
              <w:rPr>
                <w:sz w:val="18"/>
                <w:szCs w:val="18"/>
              </w:rPr>
              <w:t>Execution venue close links / conflicts of interest / common ownerships</w:t>
            </w:r>
          </w:p>
        </w:tc>
        <w:tc>
          <w:tcPr>
            <w:tcW w:w="9990" w:type="dxa"/>
            <w:tcBorders>
              <w:right w:val="single" w:sz="12" w:space="0" w:color="auto"/>
            </w:tcBorders>
          </w:tcPr>
          <w:p w14:paraId="21A772FF" w14:textId="77777777" w:rsidR="00811842" w:rsidRPr="00853D33" w:rsidRDefault="00811842" w:rsidP="0020164C">
            <w:pPr>
              <w:rPr>
                <w:sz w:val="18"/>
                <w:szCs w:val="18"/>
              </w:rPr>
            </w:pPr>
            <w:r>
              <w:rPr>
                <w:sz w:val="18"/>
                <w:szCs w:val="18"/>
              </w:rPr>
              <w:t>Not Applicable</w:t>
            </w:r>
          </w:p>
        </w:tc>
      </w:tr>
      <w:tr w:rsidR="00811842" w:rsidRPr="00853D33" w14:paraId="19BA3F5C" w14:textId="77777777" w:rsidTr="0020164C">
        <w:tc>
          <w:tcPr>
            <w:tcW w:w="4410" w:type="dxa"/>
            <w:tcBorders>
              <w:left w:val="single" w:sz="12" w:space="0" w:color="auto"/>
            </w:tcBorders>
            <w:shd w:val="clear" w:color="auto" w:fill="D9D9D9" w:themeFill="background1" w:themeFillShade="D9"/>
          </w:tcPr>
          <w:p w14:paraId="29C2B699" w14:textId="77777777" w:rsidR="00811842" w:rsidRPr="00853D33" w:rsidRDefault="00811842" w:rsidP="0020164C">
            <w:pPr>
              <w:rPr>
                <w:sz w:val="18"/>
                <w:szCs w:val="18"/>
              </w:rPr>
            </w:pPr>
            <w:r w:rsidRPr="00853D33">
              <w:rPr>
                <w:sz w:val="18"/>
                <w:szCs w:val="18"/>
              </w:rPr>
              <w:t>Specific execution venue arrangements</w:t>
            </w:r>
          </w:p>
        </w:tc>
        <w:tc>
          <w:tcPr>
            <w:tcW w:w="9990" w:type="dxa"/>
            <w:tcBorders>
              <w:right w:val="single" w:sz="12" w:space="0" w:color="auto"/>
            </w:tcBorders>
          </w:tcPr>
          <w:p w14:paraId="2DE3DDA1" w14:textId="77777777" w:rsidR="00811842" w:rsidRPr="00853D33" w:rsidRDefault="00811842" w:rsidP="0020164C">
            <w:pPr>
              <w:rPr>
                <w:sz w:val="18"/>
                <w:szCs w:val="18"/>
              </w:rPr>
            </w:pPr>
            <w:r>
              <w:rPr>
                <w:sz w:val="18"/>
                <w:szCs w:val="18"/>
              </w:rPr>
              <w:t>Not Applicable</w:t>
            </w:r>
          </w:p>
        </w:tc>
      </w:tr>
      <w:tr w:rsidR="00811842" w:rsidRPr="00853D33" w14:paraId="1AD9917F" w14:textId="77777777" w:rsidTr="0020164C">
        <w:trPr>
          <w:trHeight w:val="368"/>
        </w:trPr>
        <w:tc>
          <w:tcPr>
            <w:tcW w:w="4410" w:type="dxa"/>
            <w:tcBorders>
              <w:left w:val="single" w:sz="12" w:space="0" w:color="auto"/>
            </w:tcBorders>
            <w:shd w:val="clear" w:color="auto" w:fill="D9D9D9" w:themeFill="background1" w:themeFillShade="D9"/>
          </w:tcPr>
          <w:p w14:paraId="191D660B" w14:textId="77777777" w:rsidR="00811842" w:rsidRPr="00853D33" w:rsidRDefault="00811842" w:rsidP="0020164C">
            <w:pPr>
              <w:rPr>
                <w:sz w:val="18"/>
                <w:szCs w:val="18"/>
              </w:rPr>
            </w:pPr>
            <w:r w:rsidRPr="00853D33">
              <w:rPr>
                <w:sz w:val="18"/>
                <w:szCs w:val="18"/>
              </w:rPr>
              <w:t>Changes to execution venues</w:t>
            </w:r>
          </w:p>
        </w:tc>
        <w:tc>
          <w:tcPr>
            <w:tcW w:w="9990" w:type="dxa"/>
            <w:tcBorders>
              <w:right w:val="single" w:sz="12" w:space="0" w:color="auto"/>
            </w:tcBorders>
          </w:tcPr>
          <w:p w14:paraId="17E081A0" w14:textId="69A3797D" w:rsidR="00811842" w:rsidRPr="00853D33" w:rsidRDefault="00C36E97" w:rsidP="00CE5A10">
            <w:pPr>
              <w:spacing w:after="120"/>
              <w:rPr>
                <w:sz w:val="18"/>
                <w:szCs w:val="18"/>
              </w:rPr>
            </w:pPr>
            <w:r w:rsidRPr="00853D33">
              <w:rPr>
                <w:sz w:val="18"/>
                <w:szCs w:val="18"/>
              </w:rPr>
              <w:t>The list of execution venues can be found at</w:t>
            </w:r>
            <w:r>
              <w:rPr>
                <w:sz w:val="18"/>
                <w:szCs w:val="18"/>
              </w:rPr>
              <w:t xml:space="preserve"> </w:t>
            </w:r>
            <w:hyperlink r:id="rId11" w:history="1">
              <w:r w:rsidRPr="00E725C5">
                <w:rPr>
                  <w:rStyle w:val="Hyperlink"/>
                  <w:sz w:val="18"/>
                  <w:szCs w:val="18"/>
                </w:rPr>
                <w:t>List of Execution Venues Appendix 1</w:t>
              </w:r>
            </w:hyperlink>
            <w:r w:rsidRPr="00853D33">
              <w:rPr>
                <w:sz w:val="18"/>
                <w:szCs w:val="18"/>
              </w:rPr>
              <w:t xml:space="preserve">.  There have been no changes in the list of execution venues listed in the policy during </w:t>
            </w:r>
            <w:r>
              <w:rPr>
                <w:sz w:val="18"/>
                <w:szCs w:val="18"/>
              </w:rPr>
              <w:t>2018</w:t>
            </w:r>
            <w:r w:rsidRPr="00853D33">
              <w:rPr>
                <w:sz w:val="18"/>
                <w:szCs w:val="18"/>
              </w:rPr>
              <w:t>.</w:t>
            </w:r>
          </w:p>
        </w:tc>
      </w:tr>
      <w:tr w:rsidR="00811842" w:rsidRPr="00853D33" w14:paraId="75101342" w14:textId="77777777" w:rsidTr="0020164C">
        <w:tc>
          <w:tcPr>
            <w:tcW w:w="4410" w:type="dxa"/>
            <w:tcBorders>
              <w:left w:val="single" w:sz="12" w:space="0" w:color="auto"/>
            </w:tcBorders>
            <w:shd w:val="clear" w:color="auto" w:fill="D9D9D9" w:themeFill="background1" w:themeFillShade="D9"/>
          </w:tcPr>
          <w:p w14:paraId="27AF7BB9" w14:textId="77777777" w:rsidR="00811842" w:rsidRPr="00853D33" w:rsidRDefault="00811842" w:rsidP="0020164C">
            <w:pPr>
              <w:rPr>
                <w:sz w:val="18"/>
                <w:szCs w:val="18"/>
              </w:rPr>
            </w:pPr>
            <w:r w:rsidRPr="00853D33">
              <w:rPr>
                <w:sz w:val="18"/>
                <w:szCs w:val="18"/>
              </w:rPr>
              <w:t>Client distinctions</w:t>
            </w:r>
          </w:p>
        </w:tc>
        <w:tc>
          <w:tcPr>
            <w:tcW w:w="9990" w:type="dxa"/>
            <w:tcBorders>
              <w:right w:val="single" w:sz="12" w:space="0" w:color="auto"/>
            </w:tcBorders>
          </w:tcPr>
          <w:p w14:paraId="122A1FBB" w14:textId="77777777" w:rsidR="00811842" w:rsidRPr="00853D33" w:rsidRDefault="00811842" w:rsidP="0020164C">
            <w:pPr>
              <w:spacing w:after="120"/>
              <w:rPr>
                <w:sz w:val="18"/>
                <w:szCs w:val="18"/>
              </w:rPr>
            </w:pPr>
            <w:r w:rsidRPr="00816C4A">
              <w:rPr>
                <w:sz w:val="18"/>
                <w:szCs w:val="18"/>
              </w:rPr>
              <w:t>J.P. Morgan Bank Luxembourg S.A.</w:t>
            </w:r>
            <w:r w:rsidRPr="00816C4A" w:rsidDel="00816C4A">
              <w:rPr>
                <w:sz w:val="18"/>
                <w:szCs w:val="18"/>
              </w:rPr>
              <w:t xml:space="preserve"> </w:t>
            </w:r>
            <w:r w:rsidRPr="00853D33">
              <w:rPr>
                <w:sz w:val="18"/>
                <w:szCs w:val="18"/>
              </w:rPr>
              <w:t xml:space="preserve">only deals with Professional clients for the purposes of Best Execution.  </w:t>
            </w:r>
          </w:p>
        </w:tc>
      </w:tr>
      <w:tr w:rsidR="00811842" w:rsidRPr="00853D33" w14:paraId="01289F5F" w14:textId="77777777" w:rsidTr="0020164C">
        <w:tc>
          <w:tcPr>
            <w:tcW w:w="4410" w:type="dxa"/>
            <w:tcBorders>
              <w:left w:val="single" w:sz="12" w:space="0" w:color="auto"/>
            </w:tcBorders>
            <w:shd w:val="clear" w:color="auto" w:fill="D9D9D9" w:themeFill="background1" w:themeFillShade="D9"/>
          </w:tcPr>
          <w:p w14:paraId="04BFD260" w14:textId="77777777" w:rsidR="00811842" w:rsidRPr="00853D33" w:rsidRDefault="00811842" w:rsidP="0020164C">
            <w:pPr>
              <w:rPr>
                <w:sz w:val="18"/>
                <w:szCs w:val="18"/>
              </w:rPr>
            </w:pPr>
            <w:r w:rsidRPr="00853D33">
              <w:rPr>
                <w:sz w:val="18"/>
                <w:szCs w:val="18"/>
              </w:rPr>
              <w:t>Use of data/tools relating to the quality of execution</w:t>
            </w:r>
          </w:p>
        </w:tc>
        <w:tc>
          <w:tcPr>
            <w:tcW w:w="9990" w:type="dxa"/>
            <w:tcBorders>
              <w:right w:val="single" w:sz="12" w:space="0" w:color="auto"/>
            </w:tcBorders>
          </w:tcPr>
          <w:p w14:paraId="4DF6690B" w14:textId="1C8E3B6F" w:rsidR="00811842" w:rsidRPr="00853D33" w:rsidRDefault="00095DA8" w:rsidP="0020164C">
            <w:pPr>
              <w:spacing w:after="120"/>
              <w:rPr>
                <w:sz w:val="18"/>
                <w:szCs w:val="18"/>
              </w:rPr>
            </w:pPr>
            <w:r w:rsidRPr="00816C4A">
              <w:rPr>
                <w:sz w:val="18"/>
                <w:szCs w:val="18"/>
              </w:rPr>
              <w:t>J.P. Morgan Bank Luxembourg S.A.</w:t>
            </w:r>
            <w:r w:rsidRPr="00816C4A" w:rsidDel="00816C4A">
              <w:rPr>
                <w:sz w:val="18"/>
                <w:szCs w:val="18"/>
              </w:rPr>
              <w:t xml:space="preserve"> </w:t>
            </w:r>
            <w:r w:rsidRPr="00622662">
              <w:rPr>
                <w:sz w:val="18"/>
                <w:szCs w:val="18"/>
              </w:rPr>
              <w:t>assessed the fairness of pricing of loans subject to Best Execution by comparing open loan fees and rebates to rates supplied by third party vendors.</w:t>
            </w:r>
          </w:p>
        </w:tc>
      </w:tr>
      <w:tr w:rsidR="00811842" w:rsidRPr="00853D33" w14:paraId="105ED07C" w14:textId="77777777" w:rsidTr="0020164C">
        <w:tc>
          <w:tcPr>
            <w:tcW w:w="4410" w:type="dxa"/>
            <w:tcBorders>
              <w:left w:val="single" w:sz="12" w:space="0" w:color="auto"/>
              <w:bottom w:val="single" w:sz="12" w:space="0" w:color="auto"/>
            </w:tcBorders>
            <w:shd w:val="clear" w:color="auto" w:fill="D9D9D9" w:themeFill="background1" w:themeFillShade="D9"/>
          </w:tcPr>
          <w:p w14:paraId="0E76A0DC" w14:textId="77777777" w:rsidR="00811842" w:rsidRPr="00853D33" w:rsidRDefault="00811842" w:rsidP="0020164C">
            <w:pPr>
              <w:rPr>
                <w:sz w:val="18"/>
                <w:szCs w:val="18"/>
              </w:rPr>
            </w:pPr>
            <w:r w:rsidRPr="00853D33">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7805C4E0" w14:textId="77777777" w:rsidR="00811842" w:rsidRPr="00853D33" w:rsidRDefault="00811842" w:rsidP="0020164C">
            <w:pPr>
              <w:spacing w:after="120"/>
              <w:rPr>
                <w:sz w:val="18"/>
                <w:szCs w:val="18"/>
              </w:rPr>
            </w:pPr>
            <w:r w:rsidRPr="00853D33">
              <w:rPr>
                <w:sz w:val="18"/>
                <w:szCs w:val="18"/>
              </w:rPr>
              <w:t>Not Applicable</w:t>
            </w:r>
          </w:p>
        </w:tc>
      </w:tr>
    </w:tbl>
    <w:p w14:paraId="2070CDBC" w14:textId="77777777" w:rsidR="00811842" w:rsidRDefault="00811842" w:rsidP="00811842">
      <w:pPr>
        <w:ind w:firstLine="720"/>
        <w:rPr>
          <w:sz w:val="18"/>
          <w:szCs w:val="18"/>
        </w:rPr>
      </w:pPr>
    </w:p>
    <w:p w14:paraId="229170FA" w14:textId="77777777" w:rsidR="00811842" w:rsidRDefault="00811842" w:rsidP="00811842">
      <w:pPr>
        <w:ind w:firstLine="720"/>
        <w:rPr>
          <w:sz w:val="18"/>
          <w:szCs w:val="18"/>
        </w:rPr>
      </w:pPr>
    </w:p>
    <w:p w14:paraId="40A7EBD4" w14:textId="77777777" w:rsidR="00811842" w:rsidRDefault="00811842" w:rsidP="00811842">
      <w:pPr>
        <w:ind w:firstLine="720"/>
        <w:rPr>
          <w:sz w:val="18"/>
          <w:szCs w:val="18"/>
        </w:rPr>
      </w:pPr>
    </w:p>
    <w:tbl>
      <w:tblPr>
        <w:tblStyle w:val="TableGrid"/>
        <w:tblpPr w:leftFromText="180" w:rightFromText="180" w:vertAnchor="page" w:horzAnchor="margin" w:tblpXSpec="center" w:tblpY="1660"/>
        <w:tblW w:w="14400" w:type="dxa"/>
        <w:tblLook w:val="04A0" w:firstRow="1" w:lastRow="0" w:firstColumn="1" w:lastColumn="0" w:noHBand="0" w:noVBand="1"/>
      </w:tblPr>
      <w:tblGrid>
        <w:gridCol w:w="4410"/>
        <w:gridCol w:w="9990"/>
      </w:tblGrid>
      <w:tr w:rsidR="00811842" w:rsidRPr="00853D33" w14:paraId="3C652E88" w14:textId="77777777" w:rsidTr="0020164C">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050F0906" w14:textId="77777777" w:rsidR="00811842" w:rsidRPr="00853D33" w:rsidRDefault="00811842" w:rsidP="0020164C">
            <w:pPr>
              <w:tabs>
                <w:tab w:val="left" w:pos="1380"/>
              </w:tabs>
              <w:rPr>
                <w:sz w:val="18"/>
                <w:szCs w:val="18"/>
              </w:rPr>
            </w:pPr>
            <w:r w:rsidRPr="00853D33">
              <w:rPr>
                <w:sz w:val="18"/>
                <w:szCs w:val="18"/>
              </w:rPr>
              <w:lastRenderedPageBreak/>
              <w:t>Legal Entity</w:t>
            </w:r>
            <w:r>
              <w:rPr>
                <w:sz w:val="18"/>
                <w:szCs w:val="18"/>
              </w:rPr>
              <w:tab/>
            </w:r>
          </w:p>
        </w:tc>
        <w:tc>
          <w:tcPr>
            <w:tcW w:w="9990" w:type="dxa"/>
            <w:tcBorders>
              <w:top w:val="single" w:sz="12" w:space="0" w:color="auto"/>
              <w:left w:val="single" w:sz="4" w:space="0" w:color="auto"/>
              <w:bottom w:val="single" w:sz="12" w:space="0" w:color="auto"/>
              <w:right w:val="single" w:sz="12" w:space="0" w:color="auto"/>
            </w:tcBorders>
          </w:tcPr>
          <w:p w14:paraId="2CD9D8F6" w14:textId="77777777" w:rsidR="00811842" w:rsidRPr="00853D33" w:rsidRDefault="00811842" w:rsidP="0020164C">
            <w:pPr>
              <w:rPr>
                <w:sz w:val="18"/>
                <w:szCs w:val="18"/>
              </w:rPr>
            </w:pPr>
            <w:r w:rsidRPr="00271EA8">
              <w:rPr>
                <w:sz w:val="18"/>
                <w:szCs w:val="18"/>
              </w:rPr>
              <w:t>J.P. Morgan Bank Luxembourg S.A.</w:t>
            </w:r>
            <w:r>
              <w:rPr>
                <w:sz w:val="18"/>
                <w:szCs w:val="18"/>
              </w:rPr>
              <w:t xml:space="preserve"> </w:t>
            </w:r>
            <w:r w:rsidRPr="00853D33">
              <w:rPr>
                <w:sz w:val="18"/>
                <w:szCs w:val="18"/>
              </w:rPr>
              <w:t>(</w:t>
            </w:r>
            <w:r w:rsidRPr="00271EA8">
              <w:rPr>
                <w:sz w:val="18"/>
                <w:szCs w:val="18"/>
              </w:rPr>
              <w:t>7W1GMC6J4KGLBBUSYP52</w:t>
            </w:r>
            <w:r w:rsidRPr="00853D33">
              <w:rPr>
                <w:sz w:val="18"/>
                <w:szCs w:val="18"/>
              </w:rPr>
              <w:t>)</w:t>
            </w:r>
          </w:p>
        </w:tc>
      </w:tr>
      <w:tr w:rsidR="00811842" w:rsidRPr="00853D33" w14:paraId="5808BDCF" w14:textId="77777777" w:rsidTr="0020164C">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10B6F718" w14:textId="77777777" w:rsidR="00811842" w:rsidRPr="00853D33" w:rsidRDefault="00811842" w:rsidP="0020164C">
            <w:pPr>
              <w:rPr>
                <w:sz w:val="18"/>
                <w:szCs w:val="18"/>
              </w:rPr>
            </w:pPr>
            <w:r w:rsidRPr="00853D33">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56320578" w14:textId="178AD703" w:rsidR="00811842" w:rsidRPr="00853D33" w:rsidRDefault="00CF34DA" w:rsidP="0020164C">
            <w:pPr>
              <w:rPr>
                <w:sz w:val="18"/>
                <w:szCs w:val="18"/>
              </w:rPr>
            </w:pPr>
            <w:r w:rsidRPr="00853D33">
              <w:rPr>
                <w:sz w:val="18"/>
                <w:szCs w:val="18"/>
              </w:rPr>
              <w:t>Equities - Shares &amp; Depositary Receipts</w:t>
            </w:r>
          </w:p>
        </w:tc>
      </w:tr>
      <w:tr w:rsidR="00811842" w:rsidRPr="00853D33" w14:paraId="15213AEA" w14:textId="77777777" w:rsidTr="0020164C">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626699A5" w14:textId="77777777" w:rsidR="00811842" w:rsidRPr="00853D33" w:rsidRDefault="00811842" w:rsidP="0020164C">
            <w:pPr>
              <w:jc w:val="center"/>
              <w:rPr>
                <w:sz w:val="18"/>
                <w:szCs w:val="18"/>
              </w:rPr>
            </w:pPr>
            <w:r w:rsidRPr="00853D33">
              <w:rPr>
                <w:sz w:val="18"/>
                <w:szCs w:val="18"/>
              </w:rPr>
              <w:t>Summary of Analysis</w:t>
            </w:r>
          </w:p>
        </w:tc>
      </w:tr>
      <w:tr w:rsidR="00811842" w:rsidRPr="00853D33" w14:paraId="38DAA96D" w14:textId="77777777" w:rsidTr="0020164C">
        <w:tc>
          <w:tcPr>
            <w:tcW w:w="14400" w:type="dxa"/>
            <w:gridSpan w:val="2"/>
            <w:tcBorders>
              <w:left w:val="single" w:sz="12" w:space="0" w:color="auto"/>
              <w:right w:val="single" w:sz="12" w:space="0" w:color="auto"/>
            </w:tcBorders>
          </w:tcPr>
          <w:p w14:paraId="36DDF308" w14:textId="77777777" w:rsidR="00811842" w:rsidRPr="00853D33" w:rsidRDefault="00811842" w:rsidP="0020164C">
            <w:pPr>
              <w:rPr>
                <w:sz w:val="18"/>
                <w:szCs w:val="18"/>
              </w:rPr>
            </w:pPr>
          </w:p>
          <w:p w14:paraId="42AB1893" w14:textId="1AC2350F" w:rsidR="00811842" w:rsidRPr="00853D33" w:rsidRDefault="00811842" w:rsidP="0020164C">
            <w:pPr>
              <w:rPr>
                <w:sz w:val="18"/>
                <w:szCs w:val="18"/>
              </w:rPr>
            </w:pPr>
            <w:r w:rsidRPr="0020355A">
              <w:rPr>
                <w:sz w:val="18"/>
                <w:szCs w:val="18"/>
              </w:rPr>
              <w:t xml:space="preserve">For the year of 2018 </w:t>
            </w:r>
            <w:r w:rsidRPr="00271EA8">
              <w:rPr>
                <w:sz w:val="18"/>
                <w:szCs w:val="18"/>
              </w:rPr>
              <w:t>J.P. Morgan Bank Luxembourg S.A.</w:t>
            </w:r>
            <w:r>
              <w:rPr>
                <w:sz w:val="18"/>
                <w:szCs w:val="18"/>
              </w:rPr>
              <w:t xml:space="preserve"> </w:t>
            </w:r>
            <w:r w:rsidRPr="0020355A">
              <w:rPr>
                <w:sz w:val="18"/>
                <w:szCs w:val="18"/>
              </w:rPr>
              <w:t>Agency Securities Lending business operated in an agency capacity. Client orders are defined by the contractual arrangements (Securities Lending Agreement), a ‘standing order’ is received by every in-scope client prior to their entry into the securities lending programme. For the Lending desk, Best Execution was monitored by performing post trade checks using exception reporting whereby current fees/rebates of open loans are compared to rates supplied by a third party vendor transactions to</w:t>
            </w:r>
            <w:r w:rsidR="00095DA8" w:rsidRPr="0020355A">
              <w:rPr>
                <w:sz w:val="18"/>
                <w:szCs w:val="18"/>
              </w:rPr>
              <w:t xml:space="preserve"> identify outliers</w:t>
            </w:r>
            <w:r w:rsidR="00976AE9">
              <w:rPr>
                <w:sz w:val="18"/>
                <w:szCs w:val="18"/>
              </w:rPr>
              <w:t>.</w:t>
            </w:r>
            <w:r w:rsidR="00976AE9" w:rsidRPr="00976AE9">
              <w:rPr>
                <w:sz w:val="18"/>
                <w:szCs w:val="18"/>
              </w:rPr>
              <w:t xml:space="preserve"> For all in scope transactions, the review found that that the obligation of Best Execution was met and that the correct decision making process was followed</w:t>
            </w:r>
            <w:r w:rsidR="00976AE9">
              <w:rPr>
                <w:sz w:val="18"/>
                <w:szCs w:val="18"/>
              </w:rPr>
              <w:t>.</w:t>
            </w:r>
            <w:r w:rsidR="00976AE9" w:rsidRPr="002F6FBB" w:rsidDel="00976AE9">
              <w:rPr>
                <w:sz w:val="18"/>
                <w:szCs w:val="18"/>
                <w:highlight w:val="yellow"/>
              </w:rPr>
              <w:t xml:space="preserve"> </w:t>
            </w:r>
          </w:p>
        </w:tc>
      </w:tr>
      <w:tr w:rsidR="00811842" w:rsidRPr="00853D33" w14:paraId="38A8559C" w14:textId="77777777" w:rsidTr="0020164C">
        <w:tc>
          <w:tcPr>
            <w:tcW w:w="4410" w:type="dxa"/>
            <w:tcBorders>
              <w:left w:val="single" w:sz="12" w:space="0" w:color="auto"/>
            </w:tcBorders>
            <w:shd w:val="clear" w:color="auto" w:fill="D9D9D9" w:themeFill="background1" w:themeFillShade="D9"/>
          </w:tcPr>
          <w:p w14:paraId="37A29543" w14:textId="77777777" w:rsidR="00811842" w:rsidRPr="00853D33" w:rsidRDefault="00811842" w:rsidP="0020164C">
            <w:pPr>
              <w:rPr>
                <w:sz w:val="18"/>
                <w:szCs w:val="18"/>
              </w:rPr>
            </w:pPr>
            <w:r w:rsidRPr="00853D33">
              <w:rPr>
                <w:sz w:val="18"/>
                <w:szCs w:val="18"/>
              </w:rPr>
              <w:t>Relative importance given to execution factors &amp; other considerations</w:t>
            </w:r>
          </w:p>
        </w:tc>
        <w:tc>
          <w:tcPr>
            <w:tcW w:w="9990" w:type="dxa"/>
            <w:tcBorders>
              <w:right w:val="single" w:sz="12" w:space="0" w:color="auto"/>
            </w:tcBorders>
          </w:tcPr>
          <w:p w14:paraId="7344FCEF" w14:textId="2947FCED" w:rsidR="00811842" w:rsidRPr="00853D33" w:rsidRDefault="00811842" w:rsidP="007825A2">
            <w:pPr>
              <w:spacing w:after="120"/>
              <w:jc w:val="both"/>
              <w:rPr>
                <w:sz w:val="18"/>
                <w:szCs w:val="18"/>
              </w:rPr>
            </w:pPr>
            <w:r w:rsidRPr="00853D33">
              <w:rPr>
                <w:sz w:val="18"/>
                <w:szCs w:val="18"/>
              </w:rPr>
              <w:t>Please refer to Execution Policy</w:t>
            </w:r>
            <w:r>
              <w:rPr>
                <w:sz w:val="18"/>
                <w:szCs w:val="18"/>
              </w:rPr>
              <w:t xml:space="preserve"> </w:t>
            </w:r>
            <w:r w:rsidR="007825A2">
              <w:rPr>
                <w:rStyle w:val="Hyperlink"/>
                <w:sz w:val="18"/>
                <w:szCs w:val="18"/>
              </w:rPr>
              <w:fldChar w:fldCharType="begin"/>
            </w:r>
            <w:r w:rsidR="007825A2">
              <w:rPr>
                <w:rStyle w:val="Hyperlink"/>
                <w:sz w:val="18"/>
                <w:szCs w:val="18"/>
              </w:rPr>
              <w:instrText xml:space="preserve"> HYPERLINK "https://www.jpmorgan.com/directdoc/MiFIDii-appendix4-CFS-policy.pdf" </w:instrText>
            </w:r>
            <w:r w:rsidR="007825A2">
              <w:rPr>
                <w:rStyle w:val="Hyperlink"/>
                <w:sz w:val="18"/>
                <w:szCs w:val="18"/>
              </w:rPr>
              <w:fldChar w:fldCharType="separate"/>
            </w:r>
            <w:r w:rsidRPr="0020355A">
              <w:rPr>
                <w:rStyle w:val="Hyperlink"/>
                <w:sz w:val="18"/>
                <w:szCs w:val="18"/>
              </w:rPr>
              <w:t>J</w:t>
            </w:r>
            <w:del w:id="2" w:author="Kohli, Sunny" w:date="2019-07-15T14:02:00Z">
              <w:r w:rsidRPr="0020355A" w:rsidDel="007825A2">
                <w:rPr>
                  <w:rStyle w:val="Hyperlink"/>
                  <w:sz w:val="18"/>
                  <w:szCs w:val="18"/>
                </w:rPr>
                <w:delText xml:space="preserve"> </w:delText>
              </w:r>
            </w:del>
            <w:r w:rsidRPr="0020355A">
              <w:rPr>
                <w:rStyle w:val="Hyperlink"/>
                <w:sz w:val="18"/>
                <w:szCs w:val="18"/>
              </w:rPr>
              <w:t>.P. Morgan EMEA Securities Services: Execution Policy Appendix 4</w:t>
            </w:r>
            <w:r w:rsidR="007825A2">
              <w:rPr>
                <w:rStyle w:val="Hyperlink"/>
                <w:sz w:val="18"/>
                <w:szCs w:val="18"/>
              </w:rPr>
              <w:fldChar w:fldCharType="end"/>
            </w:r>
            <w:r w:rsidRPr="0020355A">
              <w:rPr>
                <w:rStyle w:val="Hyperlink"/>
                <w:sz w:val="18"/>
                <w:szCs w:val="18"/>
              </w:rPr>
              <w:t>.</w:t>
            </w:r>
            <w:r>
              <w:rPr>
                <w:rStyle w:val="Hyperlink"/>
                <w:sz w:val="18"/>
                <w:szCs w:val="18"/>
              </w:rPr>
              <w:t xml:space="preserve"> </w:t>
            </w:r>
            <w:r w:rsidRPr="00853D33">
              <w:rPr>
                <w:sz w:val="18"/>
                <w:szCs w:val="18"/>
              </w:rPr>
              <w:t xml:space="preserve">   In this policy, page 7 details the considerations for the key execution factors and page 11 details the factors affecting Agency Lending choice of execution venues.</w:t>
            </w:r>
          </w:p>
        </w:tc>
      </w:tr>
      <w:tr w:rsidR="00811842" w:rsidRPr="00853D33" w14:paraId="346680AA" w14:textId="77777777" w:rsidTr="0020164C">
        <w:trPr>
          <w:trHeight w:val="485"/>
        </w:trPr>
        <w:tc>
          <w:tcPr>
            <w:tcW w:w="4410" w:type="dxa"/>
            <w:tcBorders>
              <w:left w:val="single" w:sz="12" w:space="0" w:color="auto"/>
            </w:tcBorders>
            <w:shd w:val="clear" w:color="auto" w:fill="D9D9D9" w:themeFill="background1" w:themeFillShade="D9"/>
          </w:tcPr>
          <w:p w14:paraId="2CE91405" w14:textId="77777777" w:rsidR="00811842" w:rsidRPr="00853D33" w:rsidRDefault="00811842" w:rsidP="0020164C">
            <w:pPr>
              <w:rPr>
                <w:sz w:val="18"/>
                <w:szCs w:val="18"/>
              </w:rPr>
            </w:pPr>
            <w:r w:rsidRPr="00853D33">
              <w:rPr>
                <w:sz w:val="18"/>
                <w:szCs w:val="18"/>
              </w:rPr>
              <w:t>Execution venue close links / conflicts of interest / common ownerships</w:t>
            </w:r>
          </w:p>
        </w:tc>
        <w:tc>
          <w:tcPr>
            <w:tcW w:w="9990" w:type="dxa"/>
            <w:tcBorders>
              <w:right w:val="single" w:sz="12" w:space="0" w:color="auto"/>
            </w:tcBorders>
          </w:tcPr>
          <w:p w14:paraId="04B1CF33" w14:textId="77777777" w:rsidR="00811842" w:rsidRPr="00853D33" w:rsidRDefault="00811842" w:rsidP="0020164C">
            <w:pPr>
              <w:rPr>
                <w:sz w:val="18"/>
                <w:szCs w:val="18"/>
              </w:rPr>
            </w:pPr>
            <w:r>
              <w:rPr>
                <w:sz w:val="18"/>
                <w:szCs w:val="18"/>
              </w:rPr>
              <w:t>Not Applicable</w:t>
            </w:r>
          </w:p>
        </w:tc>
      </w:tr>
      <w:tr w:rsidR="00811842" w:rsidRPr="00853D33" w14:paraId="4F767EA3" w14:textId="77777777" w:rsidTr="0020164C">
        <w:tc>
          <w:tcPr>
            <w:tcW w:w="4410" w:type="dxa"/>
            <w:tcBorders>
              <w:left w:val="single" w:sz="12" w:space="0" w:color="auto"/>
            </w:tcBorders>
            <w:shd w:val="clear" w:color="auto" w:fill="D9D9D9" w:themeFill="background1" w:themeFillShade="D9"/>
          </w:tcPr>
          <w:p w14:paraId="5B62C8E1" w14:textId="77777777" w:rsidR="00811842" w:rsidRPr="00853D33" w:rsidRDefault="00811842" w:rsidP="0020164C">
            <w:pPr>
              <w:rPr>
                <w:sz w:val="18"/>
                <w:szCs w:val="18"/>
              </w:rPr>
            </w:pPr>
            <w:r w:rsidRPr="00853D33">
              <w:rPr>
                <w:sz w:val="18"/>
                <w:szCs w:val="18"/>
              </w:rPr>
              <w:t>Specific execution venue arrangements</w:t>
            </w:r>
          </w:p>
        </w:tc>
        <w:tc>
          <w:tcPr>
            <w:tcW w:w="9990" w:type="dxa"/>
            <w:tcBorders>
              <w:right w:val="single" w:sz="12" w:space="0" w:color="auto"/>
            </w:tcBorders>
          </w:tcPr>
          <w:p w14:paraId="77C158BF" w14:textId="77777777" w:rsidR="00811842" w:rsidRPr="00853D33" w:rsidRDefault="00811842" w:rsidP="0020164C">
            <w:pPr>
              <w:rPr>
                <w:sz w:val="18"/>
                <w:szCs w:val="18"/>
              </w:rPr>
            </w:pPr>
            <w:r>
              <w:rPr>
                <w:sz w:val="18"/>
                <w:szCs w:val="18"/>
              </w:rPr>
              <w:t>Not Applicable</w:t>
            </w:r>
          </w:p>
        </w:tc>
      </w:tr>
      <w:tr w:rsidR="00811842" w:rsidRPr="00853D33" w14:paraId="21A9A9D0" w14:textId="77777777" w:rsidTr="0020164C">
        <w:trPr>
          <w:trHeight w:val="368"/>
        </w:trPr>
        <w:tc>
          <w:tcPr>
            <w:tcW w:w="4410" w:type="dxa"/>
            <w:tcBorders>
              <w:left w:val="single" w:sz="12" w:space="0" w:color="auto"/>
            </w:tcBorders>
            <w:shd w:val="clear" w:color="auto" w:fill="D9D9D9" w:themeFill="background1" w:themeFillShade="D9"/>
          </w:tcPr>
          <w:p w14:paraId="0FE518BF" w14:textId="77777777" w:rsidR="00811842" w:rsidRPr="00853D33" w:rsidRDefault="00811842" w:rsidP="0020164C">
            <w:pPr>
              <w:rPr>
                <w:sz w:val="18"/>
                <w:szCs w:val="18"/>
              </w:rPr>
            </w:pPr>
            <w:r w:rsidRPr="00853D33">
              <w:rPr>
                <w:sz w:val="18"/>
                <w:szCs w:val="18"/>
              </w:rPr>
              <w:t>Changes to execution venues</w:t>
            </w:r>
          </w:p>
        </w:tc>
        <w:tc>
          <w:tcPr>
            <w:tcW w:w="9990" w:type="dxa"/>
            <w:tcBorders>
              <w:right w:val="single" w:sz="12" w:space="0" w:color="auto"/>
            </w:tcBorders>
          </w:tcPr>
          <w:p w14:paraId="62F30F95" w14:textId="20C83F46" w:rsidR="00811842" w:rsidRPr="00853D33" w:rsidRDefault="00C36E97" w:rsidP="00CE5A10">
            <w:pPr>
              <w:spacing w:after="120"/>
              <w:rPr>
                <w:sz w:val="18"/>
                <w:szCs w:val="18"/>
              </w:rPr>
            </w:pPr>
            <w:r w:rsidRPr="00853D33">
              <w:rPr>
                <w:sz w:val="18"/>
                <w:szCs w:val="18"/>
              </w:rPr>
              <w:t>The list of execution venues can be found at</w:t>
            </w:r>
            <w:r>
              <w:rPr>
                <w:sz w:val="18"/>
                <w:szCs w:val="18"/>
              </w:rPr>
              <w:t xml:space="preserve"> </w:t>
            </w:r>
            <w:hyperlink r:id="rId12" w:history="1">
              <w:r w:rsidRPr="00E725C5">
                <w:rPr>
                  <w:rStyle w:val="Hyperlink"/>
                  <w:sz w:val="18"/>
                  <w:szCs w:val="18"/>
                </w:rPr>
                <w:t>List of Execution Venues Appendix 1</w:t>
              </w:r>
            </w:hyperlink>
            <w:r w:rsidRPr="00853D33">
              <w:rPr>
                <w:sz w:val="18"/>
                <w:szCs w:val="18"/>
              </w:rPr>
              <w:t xml:space="preserve">.  There have been no changes in the list of execution venues listed in the policy during </w:t>
            </w:r>
            <w:r>
              <w:rPr>
                <w:sz w:val="18"/>
                <w:szCs w:val="18"/>
              </w:rPr>
              <w:t>2018</w:t>
            </w:r>
            <w:r w:rsidRPr="00853D33">
              <w:rPr>
                <w:sz w:val="18"/>
                <w:szCs w:val="18"/>
              </w:rPr>
              <w:t>.</w:t>
            </w:r>
          </w:p>
        </w:tc>
      </w:tr>
      <w:tr w:rsidR="00811842" w:rsidRPr="00853D33" w14:paraId="55D4185F" w14:textId="77777777" w:rsidTr="0020164C">
        <w:tc>
          <w:tcPr>
            <w:tcW w:w="4410" w:type="dxa"/>
            <w:tcBorders>
              <w:left w:val="single" w:sz="12" w:space="0" w:color="auto"/>
            </w:tcBorders>
            <w:shd w:val="clear" w:color="auto" w:fill="D9D9D9" w:themeFill="background1" w:themeFillShade="D9"/>
          </w:tcPr>
          <w:p w14:paraId="04E44C82" w14:textId="77777777" w:rsidR="00811842" w:rsidRPr="00853D33" w:rsidRDefault="00811842" w:rsidP="0020164C">
            <w:pPr>
              <w:rPr>
                <w:sz w:val="18"/>
                <w:szCs w:val="18"/>
              </w:rPr>
            </w:pPr>
            <w:r w:rsidRPr="00853D33">
              <w:rPr>
                <w:sz w:val="18"/>
                <w:szCs w:val="18"/>
              </w:rPr>
              <w:t>Client distinctions</w:t>
            </w:r>
          </w:p>
        </w:tc>
        <w:tc>
          <w:tcPr>
            <w:tcW w:w="9990" w:type="dxa"/>
            <w:tcBorders>
              <w:right w:val="single" w:sz="12" w:space="0" w:color="auto"/>
            </w:tcBorders>
          </w:tcPr>
          <w:p w14:paraId="4557D6B1" w14:textId="77777777" w:rsidR="00811842" w:rsidRPr="00853D33" w:rsidRDefault="00811842" w:rsidP="0020164C">
            <w:pPr>
              <w:spacing w:after="120"/>
              <w:rPr>
                <w:sz w:val="18"/>
                <w:szCs w:val="18"/>
              </w:rPr>
            </w:pPr>
            <w:r w:rsidRPr="00816C4A">
              <w:rPr>
                <w:sz w:val="18"/>
                <w:szCs w:val="18"/>
              </w:rPr>
              <w:t>J.P. Morgan Bank Luxembourg S.A.</w:t>
            </w:r>
            <w:r w:rsidRPr="00816C4A" w:rsidDel="00816C4A">
              <w:rPr>
                <w:sz w:val="18"/>
                <w:szCs w:val="18"/>
              </w:rPr>
              <w:t xml:space="preserve"> </w:t>
            </w:r>
            <w:r w:rsidRPr="00853D33">
              <w:rPr>
                <w:sz w:val="18"/>
                <w:szCs w:val="18"/>
              </w:rPr>
              <w:t xml:space="preserve">only deals with Professional clients for the purposes of Best Execution.  </w:t>
            </w:r>
          </w:p>
        </w:tc>
      </w:tr>
      <w:tr w:rsidR="00095DA8" w:rsidRPr="00853D33" w14:paraId="4495D2B1" w14:textId="77777777" w:rsidTr="0020164C">
        <w:tc>
          <w:tcPr>
            <w:tcW w:w="4410" w:type="dxa"/>
            <w:tcBorders>
              <w:left w:val="single" w:sz="12" w:space="0" w:color="auto"/>
            </w:tcBorders>
            <w:shd w:val="clear" w:color="auto" w:fill="D9D9D9" w:themeFill="background1" w:themeFillShade="D9"/>
          </w:tcPr>
          <w:p w14:paraId="44B7C6B5" w14:textId="77777777" w:rsidR="00095DA8" w:rsidRPr="00853D33" w:rsidRDefault="00095DA8" w:rsidP="00095DA8">
            <w:pPr>
              <w:rPr>
                <w:sz w:val="18"/>
                <w:szCs w:val="18"/>
              </w:rPr>
            </w:pPr>
            <w:r w:rsidRPr="00853D33">
              <w:rPr>
                <w:sz w:val="18"/>
                <w:szCs w:val="18"/>
              </w:rPr>
              <w:t>Use of data/tools relating to the quality of execution</w:t>
            </w:r>
          </w:p>
        </w:tc>
        <w:tc>
          <w:tcPr>
            <w:tcW w:w="9990" w:type="dxa"/>
            <w:tcBorders>
              <w:right w:val="single" w:sz="12" w:space="0" w:color="auto"/>
            </w:tcBorders>
          </w:tcPr>
          <w:p w14:paraId="594EF18F" w14:textId="03BCCDBD" w:rsidR="00095DA8" w:rsidRPr="00853D33" w:rsidRDefault="00095DA8" w:rsidP="00095DA8">
            <w:pPr>
              <w:spacing w:after="120"/>
              <w:rPr>
                <w:sz w:val="18"/>
                <w:szCs w:val="18"/>
              </w:rPr>
            </w:pPr>
            <w:r w:rsidRPr="00816C4A">
              <w:rPr>
                <w:sz w:val="18"/>
                <w:szCs w:val="18"/>
              </w:rPr>
              <w:t>J.P. Morgan Bank Luxembourg S.A</w:t>
            </w:r>
            <w:r w:rsidR="00976AE9">
              <w:rPr>
                <w:sz w:val="18"/>
                <w:szCs w:val="18"/>
              </w:rPr>
              <w:t>.</w:t>
            </w:r>
            <w:r w:rsidRPr="00622662">
              <w:rPr>
                <w:sz w:val="18"/>
                <w:szCs w:val="18"/>
              </w:rPr>
              <w:t xml:space="preserve"> assessed the fairness of pricing of loans subject to Best Execution by comparing open loan fees and rebates to rates supplied by third party vendors</w:t>
            </w:r>
          </w:p>
        </w:tc>
      </w:tr>
      <w:tr w:rsidR="00095DA8" w:rsidRPr="00853D33" w14:paraId="397D6DDE" w14:textId="77777777" w:rsidTr="0020164C">
        <w:tc>
          <w:tcPr>
            <w:tcW w:w="4410" w:type="dxa"/>
            <w:tcBorders>
              <w:left w:val="single" w:sz="12" w:space="0" w:color="auto"/>
              <w:bottom w:val="single" w:sz="12" w:space="0" w:color="auto"/>
            </w:tcBorders>
            <w:shd w:val="clear" w:color="auto" w:fill="D9D9D9" w:themeFill="background1" w:themeFillShade="D9"/>
          </w:tcPr>
          <w:p w14:paraId="42C09EAD" w14:textId="77777777" w:rsidR="00095DA8" w:rsidRPr="00853D33" w:rsidRDefault="00095DA8" w:rsidP="00095DA8">
            <w:pPr>
              <w:rPr>
                <w:sz w:val="18"/>
                <w:szCs w:val="18"/>
              </w:rPr>
            </w:pPr>
            <w:r w:rsidRPr="00853D33">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72942C89" w14:textId="77777777" w:rsidR="00095DA8" w:rsidRPr="00853D33" w:rsidRDefault="00095DA8" w:rsidP="00095DA8">
            <w:pPr>
              <w:spacing w:after="120"/>
              <w:rPr>
                <w:sz w:val="18"/>
                <w:szCs w:val="18"/>
              </w:rPr>
            </w:pPr>
            <w:r w:rsidRPr="00853D33">
              <w:rPr>
                <w:sz w:val="18"/>
                <w:szCs w:val="18"/>
              </w:rPr>
              <w:t>Not Applicable</w:t>
            </w:r>
          </w:p>
        </w:tc>
      </w:tr>
    </w:tbl>
    <w:p w14:paraId="24455CCC" w14:textId="77777777" w:rsidR="00B511D7" w:rsidRPr="00853D33" w:rsidRDefault="00B511D7" w:rsidP="00811842">
      <w:pPr>
        <w:rPr>
          <w:sz w:val="18"/>
          <w:szCs w:val="18"/>
        </w:rPr>
      </w:pPr>
    </w:p>
    <w:sectPr w:rsidR="00B511D7" w:rsidRPr="00853D33" w:rsidSect="00791919">
      <w:footerReference w:type="default" r:id="rId13"/>
      <w:pgSz w:w="16838" w:h="11906" w:orient="landscape"/>
      <w:pgMar w:top="720" w:right="720" w:bottom="720" w:left="720" w:header="14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A8A4F4" w14:textId="77777777" w:rsidR="00433831" w:rsidRDefault="00433831" w:rsidP="00791919">
      <w:pPr>
        <w:spacing w:after="0" w:line="240" w:lineRule="auto"/>
      </w:pPr>
      <w:r>
        <w:separator/>
      </w:r>
    </w:p>
  </w:endnote>
  <w:endnote w:type="continuationSeparator" w:id="0">
    <w:p w14:paraId="5AE6686D" w14:textId="77777777" w:rsidR="00433831" w:rsidRDefault="00433831" w:rsidP="00791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030BEC" w14:textId="3B1BF9E6" w:rsidR="00791919" w:rsidRPr="00B90A00" w:rsidRDefault="00B90A00" w:rsidP="00B90A00">
    <w:pPr>
      <w:ind w:right="432"/>
      <w:rPr>
        <w:sz w:val="18"/>
        <w:szCs w:val="18"/>
      </w:rPr>
    </w:pPr>
    <w:r w:rsidRPr="00E16006">
      <w:rPr>
        <w:sz w:val="18"/>
        <w:szCs w:val="18"/>
      </w:rPr>
      <w:t xml:space="preserve">J.P. </w:t>
    </w:r>
    <w:r>
      <w:rPr>
        <w:sz w:val="18"/>
        <w:szCs w:val="18"/>
      </w:rPr>
      <w:t>Morgan Bank</w:t>
    </w:r>
    <w:r w:rsidRPr="00E16006">
      <w:rPr>
        <w:sz w:val="18"/>
        <w:szCs w:val="18"/>
      </w:rPr>
      <w:t xml:space="preserve"> </w:t>
    </w:r>
    <w:r>
      <w:rPr>
        <w:sz w:val="18"/>
        <w:szCs w:val="18"/>
      </w:rPr>
      <w:t>Luxembourg</w:t>
    </w:r>
    <w:r w:rsidRPr="00E16006">
      <w:rPr>
        <w:sz w:val="18"/>
        <w:szCs w:val="18"/>
      </w:rPr>
      <w:t xml:space="preserve"> S.A. </w:t>
    </w:r>
    <w:r>
      <w:rPr>
        <w:sz w:val="18"/>
        <w:szCs w:val="18"/>
      </w:rPr>
      <w:t>(</w:t>
    </w:r>
    <w:r w:rsidRPr="00E16006">
      <w:rPr>
        <w:sz w:val="18"/>
        <w:szCs w:val="18"/>
      </w:rPr>
      <w:t>7W1GMC6J4KGLBBUSYP52</w:t>
    </w:r>
    <w:r>
      <w:rPr>
        <w:sz w:val="18"/>
        <w:szCs w:val="18"/>
      </w:rPr>
      <w:t>)</w:t>
    </w:r>
    <w:r w:rsidR="00791919">
      <w:rPr>
        <w:noProof/>
        <w:lang w:eastAsia="en-GB"/>
      </w:rPr>
      <mc:AlternateContent>
        <mc:Choice Requires="wps">
          <w:drawing>
            <wp:anchor distT="0" distB="0" distL="114300" distR="114300" simplePos="0" relativeHeight="251659264" behindDoc="0" locked="0" layoutInCell="1" allowOverlap="1" wp14:anchorId="1C1558AF" wp14:editId="79F7EFD6">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23A0B9CC" w14:textId="4B985D3B" w:rsidR="00791919" w:rsidRDefault="00791919">
                          <w:pPr>
                            <w:pStyle w:val="Footer"/>
                            <w:jc w:val="right"/>
                            <w:rPr>
                              <w:rFonts w:asciiTheme="majorHAnsi" w:hAnsiTheme="majorHAnsi"/>
                              <w:color w:val="000000" w:themeColor="text1"/>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C1558AF" id="_x0000_t202" coordsize="21600,21600" o:spt="202" path="m,l,21600r21600,l21600,xe">
              <v:stroke joinstyle="miter"/>
              <v:path gradientshapeok="t" o:connecttype="rect"/>
            </v:shapetype>
            <v:shape id="Text Box 56"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" filled="f" stroked="f" strokeweight=".5pt">
              <v:textbox style="mso-fit-shape-to-text:t">
                <w:txbxContent>
                  <w:p w14:paraId="23A0B9CC" w14:textId="4B985D3B" w:rsidR="00791919" w:rsidRDefault="00791919">
                    <w:pPr>
                      <w:pStyle w:val="Footer"/>
                      <w:jc w:val="right"/>
                      <w:rPr>
                        <w:rFonts w:asciiTheme="majorHAnsi" w:hAnsiTheme="majorHAnsi"/>
                        <w:color w:val="000000" w:themeColor="text1"/>
                        <w:sz w:val="40"/>
                        <w:szCs w:val="40"/>
                      </w:rPr>
                    </w:pPr>
                  </w:p>
                </w:txbxContent>
              </v:textbox>
              <w10:wrap anchorx="margin" anchory="margin"/>
            </v:shape>
          </w:pict>
        </mc:Fallback>
      </mc:AlternateContent>
    </w:r>
    <w:r w:rsidR="00791919">
      <w:rPr>
        <w:noProof/>
        <w:color w:val="4F81BD" w:themeColor="accent1"/>
        <w:lang w:eastAsia="en-GB"/>
      </w:rPr>
      <mc:AlternateContent>
        <mc:Choice Requires="wps">
          <w:drawing>
            <wp:anchor distT="91440" distB="91440" distL="114300" distR="114300" simplePos="0" relativeHeight="251660288" behindDoc="1" locked="0" layoutInCell="1" allowOverlap="1" wp14:anchorId="37B8E2C6" wp14:editId="4AE08D7C">
              <wp:simplePos x="0" y="0"/>
              <wp:positionH relativeFrom="margin">
                <wp:align>center</wp:align>
              </wp:positionH>
              <wp:positionV relativeFrom="bottomMargin">
                <wp:align>top</wp:align>
              </wp:positionV>
              <wp:extent cx="5943600" cy="36195"/>
              <wp:effectExtent l="0" t="0" r="0" b="0"/>
              <wp:wrapSquare wrapText="bothSides"/>
              <wp:docPr id="58" name="Rectangle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79524BDD" id="Rectangle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854712" w14:textId="77777777" w:rsidR="00433831" w:rsidRDefault="00433831" w:rsidP="00791919">
      <w:pPr>
        <w:spacing w:after="0" w:line="240" w:lineRule="auto"/>
      </w:pPr>
      <w:r>
        <w:separator/>
      </w:r>
    </w:p>
  </w:footnote>
  <w:footnote w:type="continuationSeparator" w:id="0">
    <w:p w14:paraId="35F8AB31" w14:textId="77777777" w:rsidR="00433831" w:rsidRDefault="00433831" w:rsidP="00791919">
      <w:pPr>
        <w:spacing w:after="0"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ohli, Sunny">
    <w15:presenceInfo w15:providerId="AD" w15:userId="S-1-5-21-1715567821-1004336348-725345543-8461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trackRevisions/>
  <w:defaultTabStop w:val="720"/>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52E"/>
    <w:rsid w:val="00016F12"/>
    <w:rsid w:val="00024780"/>
    <w:rsid w:val="000254A4"/>
    <w:rsid w:val="0003509A"/>
    <w:rsid w:val="000469E1"/>
    <w:rsid w:val="00070C4A"/>
    <w:rsid w:val="00095DA8"/>
    <w:rsid w:val="000B29B9"/>
    <w:rsid w:val="000F5717"/>
    <w:rsid w:val="00141D70"/>
    <w:rsid w:val="00167578"/>
    <w:rsid w:val="00192129"/>
    <w:rsid w:val="001D0CA7"/>
    <w:rsid w:val="001E4046"/>
    <w:rsid w:val="00210DEB"/>
    <w:rsid w:val="00217666"/>
    <w:rsid w:val="00236BCE"/>
    <w:rsid w:val="00297E18"/>
    <w:rsid w:val="002A5014"/>
    <w:rsid w:val="002B39A0"/>
    <w:rsid w:val="002D07D7"/>
    <w:rsid w:val="002D1780"/>
    <w:rsid w:val="003008C6"/>
    <w:rsid w:val="00307A3E"/>
    <w:rsid w:val="0035063A"/>
    <w:rsid w:val="00350C0D"/>
    <w:rsid w:val="003537EB"/>
    <w:rsid w:val="00366725"/>
    <w:rsid w:val="003A6015"/>
    <w:rsid w:val="003C48D4"/>
    <w:rsid w:val="00405DB2"/>
    <w:rsid w:val="00425674"/>
    <w:rsid w:val="00433831"/>
    <w:rsid w:val="0047552E"/>
    <w:rsid w:val="004B4DDD"/>
    <w:rsid w:val="004D72F0"/>
    <w:rsid w:val="005110F9"/>
    <w:rsid w:val="00520E03"/>
    <w:rsid w:val="00545DB7"/>
    <w:rsid w:val="00576636"/>
    <w:rsid w:val="005815B8"/>
    <w:rsid w:val="005A0ECC"/>
    <w:rsid w:val="005B14E1"/>
    <w:rsid w:val="00665B64"/>
    <w:rsid w:val="00667ED1"/>
    <w:rsid w:val="006832ED"/>
    <w:rsid w:val="006B03A5"/>
    <w:rsid w:val="00704AF6"/>
    <w:rsid w:val="007825A2"/>
    <w:rsid w:val="00791919"/>
    <w:rsid w:val="007A6941"/>
    <w:rsid w:val="007B228E"/>
    <w:rsid w:val="00800816"/>
    <w:rsid w:val="00804E0D"/>
    <w:rsid w:val="00811842"/>
    <w:rsid w:val="00842FCB"/>
    <w:rsid w:val="008475F2"/>
    <w:rsid w:val="00847F20"/>
    <w:rsid w:val="008A1C89"/>
    <w:rsid w:val="008C3D9F"/>
    <w:rsid w:val="008E595C"/>
    <w:rsid w:val="00901F44"/>
    <w:rsid w:val="00902C96"/>
    <w:rsid w:val="00912863"/>
    <w:rsid w:val="00917912"/>
    <w:rsid w:val="009203A5"/>
    <w:rsid w:val="00965D08"/>
    <w:rsid w:val="00976AE9"/>
    <w:rsid w:val="009802F7"/>
    <w:rsid w:val="00981C47"/>
    <w:rsid w:val="009C6A4F"/>
    <w:rsid w:val="009E37D1"/>
    <w:rsid w:val="00A00273"/>
    <w:rsid w:val="00A32451"/>
    <w:rsid w:val="00A53AFB"/>
    <w:rsid w:val="00A872C5"/>
    <w:rsid w:val="00A87D42"/>
    <w:rsid w:val="00AA0005"/>
    <w:rsid w:val="00AA5380"/>
    <w:rsid w:val="00AD1EBB"/>
    <w:rsid w:val="00AE1027"/>
    <w:rsid w:val="00AE4966"/>
    <w:rsid w:val="00B27941"/>
    <w:rsid w:val="00B511D7"/>
    <w:rsid w:val="00B674C2"/>
    <w:rsid w:val="00B81752"/>
    <w:rsid w:val="00B87544"/>
    <w:rsid w:val="00B90A00"/>
    <w:rsid w:val="00B94F41"/>
    <w:rsid w:val="00C302FD"/>
    <w:rsid w:val="00C36E97"/>
    <w:rsid w:val="00C6149F"/>
    <w:rsid w:val="00C84734"/>
    <w:rsid w:val="00CA0C7B"/>
    <w:rsid w:val="00CC4589"/>
    <w:rsid w:val="00CE2C80"/>
    <w:rsid w:val="00CE5A10"/>
    <w:rsid w:val="00CF30DA"/>
    <w:rsid w:val="00CF34DA"/>
    <w:rsid w:val="00D936E6"/>
    <w:rsid w:val="00E063FD"/>
    <w:rsid w:val="00E16006"/>
    <w:rsid w:val="00E548FC"/>
    <w:rsid w:val="00E65556"/>
    <w:rsid w:val="00E73067"/>
    <w:rsid w:val="00E845ED"/>
    <w:rsid w:val="00EE008A"/>
    <w:rsid w:val="00EE09DB"/>
    <w:rsid w:val="00F010E3"/>
    <w:rsid w:val="00F82172"/>
    <w:rsid w:val="00F92F9E"/>
    <w:rsid w:val="00FC2FAA"/>
    <w:rsid w:val="00FC574E"/>
    <w:rsid w:val="00FD4180"/>
    <w:rsid w:val="00FF25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7345"/>
    <o:shapelayout v:ext="edit">
      <o:idmap v:ext="edit" data="1"/>
    </o:shapelayout>
  </w:shapeDefaults>
  <w:decimalSymbol w:val="."/>
  <w:listSeparator w:val=","/>
  <w14:docId w14:val="4012C536"/>
  <w15:docId w15:val="{290EE0EB-C471-43FE-8E88-22574F73E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8C3D9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7919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1919"/>
  </w:style>
  <w:style w:type="paragraph" w:styleId="Footer">
    <w:name w:val="footer"/>
    <w:basedOn w:val="Normal"/>
    <w:link w:val="FooterChar"/>
    <w:uiPriority w:val="99"/>
    <w:unhideWhenUsed/>
    <w:rsid w:val="007919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1919"/>
  </w:style>
  <w:style w:type="paragraph" w:customStyle="1" w:styleId="A0E349F008B644AAB6A282E0D042D17E">
    <w:name w:val="A0E349F008B644AAB6A282E0D042D17E"/>
    <w:rsid w:val="00791919"/>
    <w:rPr>
      <w:rFonts w:eastAsiaTheme="minorEastAsia"/>
      <w:lang w:val="en-US" w:eastAsia="ja-JP"/>
    </w:rPr>
  </w:style>
  <w:style w:type="paragraph" w:styleId="BalloonText">
    <w:name w:val="Balloon Text"/>
    <w:basedOn w:val="Normal"/>
    <w:link w:val="BalloonTextChar"/>
    <w:uiPriority w:val="99"/>
    <w:semiHidden/>
    <w:unhideWhenUsed/>
    <w:rsid w:val="007919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919"/>
    <w:rPr>
      <w:rFonts w:ascii="Tahoma" w:hAnsi="Tahoma" w:cs="Tahoma"/>
      <w:sz w:val="16"/>
      <w:szCs w:val="16"/>
    </w:rPr>
  </w:style>
  <w:style w:type="character" w:styleId="CommentReference">
    <w:name w:val="annotation reference"/>
    <w:basedOn w:val="DefaultParagraphFont"/>
    <w:uiPriority w:val="99"/>
    <w:semiHidden/>
    <w:unhideWhenUsed/>
    <w:rsid w:val="006B03A5"/>
    <w:rPr>
      <w:sz w:val="16"/>
      <w:szCs w:val="16"/>
    </w:rPr>
  </w:style>
  <w:style w:type="paragraph" w:styleId="CommentText">
    <w:name w:val="annotation text"/>
    <w:basedOn w:val="Normal"/>
    <w:link w:val="CommentTextChar"/>
    <w:uiPriority w:val="99"/>
    <w:semiHidden/>
    <w:unhideWhenUsed/>
    <w:rsid w:val="006B03A5"/>
    <w:pPr>
      <w:spacing w:line="240" w:lineRule="auto"/>
    </w:pPr>
    <w:rPr>
      <w:sz w:val="20"/>
      <w:szCs w:val="20"/>
    </w:rPr>
  </w:style>
  <w:style w:type="character" w:customStyle="1" w:styleId="CommentTextChar">
    <w:name w:val="Comment Text Char"/>
    <w:basedOn w:val="DefaultParagraphFont"/>
    <w:link w:val="CommentText"/>
    <w:uiPriority w:val="99"/>
    <w:semiHidden/>
    <w:rsid w:val="006B03A5"/>
    <w:rPr>
      <w:sz w:val="20"/>
      <w:szCs w:val="20"/>
    </w:rPr>
  </w:style>
  <w:style w:type="paragraph" w:styleId="CommentSubject">
    <w:name w:val="annotation subject"/>
    <w:basedOn w:val="CommentText"/>
    <w:next w:val="CommentText"/>
    <w:link w:val="CommentSubjectChar"/>
    <w:uiPriority w:val="99"/>
    <w:semiHidden/>
    <w:unhideWhenUsed/>
    <w:rsid w:val="006B03A5"/>
    <w:rPr>
      <w:b/>
      <w:bCs/>
    </w:rPr>
  </w:style>
  <w:style w:type="character" w:customStyle="1" w:styleId="CommentSubjectChar">
    <w:name w:val="Comment Subject Char"/>
    <w:basedOn w:val="CommentTextChar"/>
    <w:link w:val="CommentSubject"/>
    <w:uiPriority w:val="99"/>
    <w:semiHidden/>
    <w:rsid w:val="006B03A5"/>
    <w:rPr>
      <w:b/>
      <w:bCs/>
      <w:sz w:val="20"/>
      <w:szCs w:val="20"/>
    </w:rPr>
  </w:style>
  <w:style w:type="character" w:styleId="Hyperlink">
    <w:name w:val="Hyperlink"/>
    <w:basedOn w:val="DefaultParagraphFont"/>
    <w:uiPriority w:val="99"/>
    <w:unhideWhenUsed/>
    <w:rsid w:val="0003509A"/>
    <w:rPr>
      <w:color w:val="0000FF"/>
      <w:u w:val="single"/>
    </w:rPr>
  </w:style>
  <w:style w:type="character" w:styleId="FollowedHyperlink">
    <w:name w:val="FollowedHyperlink"/>
    <w:basedOn w:val="DefaultParagraphFont"/>
    <w:uiPriority w:val="99"/>
    <w:semiHidden/>
    <w:unhideWhenUsed/>
    <w:rsid w:val="000F571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098795">
      <w:bodyDiv w:val="1"/>
      <w:marLeft w:val="0"/>
      <w:marRight w:val="0"/>
      <w:marTop w:val="0"/>
      <w:marBottom w:val="0"/>
      <w:divBdr>
        <w:top w:val="none" w:sz="0" w:space="0" w:color="auto"/>
        <w:left w:val="none" w:sz="0" w:space="0" w:color="auto"/>
        <w:bottom w:val="none" w:sz="0" w:space="0" w:color="auto"/>
        <w:right w:val="none" w:sz="0" w:space="0" w:color="auto"/>
      </w:divBdr>
    </w:div>
    <w:div w:id="1131291115">
      <w:bodyDiv w:val="1"/>
      <w:marLeft w:val="0"/>
      <w:marRight w:val="0"/>
      <w:marTop w:val="0"/>
      <w:marBottom w:val="0"/>
      <w:divBdr>
        <w:top w:val="none" w:sz="0" w:space="0" w:color="auto"/>
        <w:left w:val="none" w:sz="0" w:space="0" w:color="auto"/>
        <w:bottom w:val="none" w:sz="0" w:space="0" w:color="auto"/>
        <w:right w:val="none" w:sz="0" w:space="0" w:color="auto"/>
      </w:divBdr>
    </w:div>
    <w:div w:id="181949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s://www.jpmorgan.com/jpmpdf/1320747081896.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jpmorgan.com/jpmpdf/1320747081896.pdf" TargetMode="Externa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https://www.jpmorgan.com/jpmpdf/1320747081896.pdf" TargetMode="External"/><Relationship Id="rId4" Type="http://schemas.openxmlformats.org/officeDocument/2006/relationships/styles" Target="styles.xml"/><Relationship Id="rId9" Type="http://schemas.openxmlformats.org/officeDocument/2006/relationships/hyperlink" Target="https://www.jpmorgan.com/directdoc/MiFIDii-appendix4-CFS-policy.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Workstream xmlns="7d1f7825-6765-4743-817d-89ed4ea58d4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15B97FB4B31E648B3DB1BA2A88F1E44" ma:contentTypeVersion="2" ma:contentTypeDescription="Create a new document." ma:contentTypeScope="" ma:versionID="a85ea5116c21f0c43888c1bc64c6898b">
  <xsd:schema xmlns:xsd="http://www.w3.org/2001/XMLSchema" xmlns:xs="http://www.w3.org/2001/XMLSchema" xmlns:p="http://schemas.microsoft.com/office/2006/metadata/properties" xmlns:ns2="7d1f7825-6765-4743-817d-89ed4ea58d40" targetNamespace="http://schemas.microsoft.com/office/2006/metadata/properties" ma:root="true" ma:fieldsID="f0ae0dda676d652671f0f351756d588b" ns2:_="">
    <xsd:import namespace="7d1f7825-6765-4743-817d-89ed4ea58d40"/>
    <xsd:element name="properties">
      <xsd:complexType>
        <xsd:sequence>
          <xsd:element name="documentManagement">
            <xsd:complexType>
              <xsd:all>
                <xsd:element ref="ns2:Workstrea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f7825-6765-4743-817d-89ed4ea58d40" elementFormDefault="qualified">
    <xsd:import namespace="http://schemas.microsoft.com/office/2006/documentManagement/types"/>
    <xsd:import namespace="http://schemas.microsoft.com/office/infopath/2007/PartnerControls"/>
    <xsd:element name="Workstream" ma:index="8" nillable="true" ma:displayName="Workstream" ma:list="{936ac5ca-1532-435c-b9e0-574435a95fd7}" ma:internalName="Workstream" ma:readOnly="fals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C9EF6F-1977-4A69-ACE8-409F928964A2}">
  <ds:schemaRefs>
    <ds:schemaRef ds:uri="http://schemas.microsoft.com/office/infopath/2007/PartnerControls"/>
    <ds:schemaRef ds:uri="7d1f7825-6765-4743-817d-89ed4ea58d40"/>
    <ds:schemaRef ds:uri="http://purl.org/dc/dcmitype/"/>
    <ds:schemaRef ds:uri="http://www.w3.org/XML/1998/namespace"/>
    <ds:schemaRef ds:uri="http://schemas.microsoft.com/office/2006/metadata/properties"/>
    <ds:schemaRef ds:uri="http://schemas.microsoft.com/office/2006/documentManagement/types"/>
    <ds:schemaRef ds:uri="http://schemas.openxmlformats.org/package/2006/metadata/core-properties"/>
    <ds:schemaRef ds:uri="http://purl.org/dc/terms/"/>
    <ds:schemaRef ds:uri="http://purl.org/dc/elements/1.1/"/>
  </ds:schemaRefs>
</ds:datastoreItem>
</file>

<file path=customXml/itemProps2.xml><?xml version="1.0" encoding="utf-8"?>
<ds:datastoreItem xmlns:ds="http://schemas.openxmlformats.org/officeDocument/2006/customXml" ds:itemID="{C639F9B0-EA48-4A19-89DA-F2D479B4F2B8}">
  <ds:schemaRefs>
    <ds:schemaRef ds:uri="http://schemas.microsoft.com/sharepoint/v3/contenttype/forms"/>
  </ds:schemaRefs>
</ds:datastoreItem>
</file>

<file path=customXml/itemProps3.xml><?xml version="1.0" encoding="utf-8"?>
<ds:datastoreItem xmlns:ds="http://schemas.openxmlformats.org/officeDocument/2006/customXml" ds:itemID="{1EF76D8B-43B5-46C3-A227-194D6931EA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1f7825-6765-4743-817d-89ed4ea58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1254</Words>
  <Characters>7152</Characters>
  <Application>Microsoft Office Word</Application>
  <DocSecurity>4</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JPMorgan Chase &amp; Co.</Company>
  <LinksUpToDate>false</LinksUpToDate>
  <CharactersWithSpaces>8390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v0.0.1</dc:creator>
  <cp:lastModifiedBy>Kohli, Sunny</cp:lastModifiedBy>
  <cp:revision>2</cp:revision>
  <dcterms:created xsi:type="dcterms:W3CDTF">2019-07-15T13:03:00Z</dcterms:created>
  <dcterms:modified xsi:type="dcterms:W3CDTF">2019-07-15T13:03:00Z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0x010100D15B97FB4B31E648B3DB1BA2A88F1E44</vt:lpwstr>
  </property>
</Properties>
</file>